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51" w:rsidRPr="00DF0140" w:rsidRDefault="006C21A8" w:rsidP="00BA20F1">
      <w:pPr>
        <w:widowControl w:val="0"/>
        <w:autoSpaceDE w:val="0"/>
        <w:autoSpaceDN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05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92551"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C4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551"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805B6F" w:rsidRDefault="00892551" w:rsidP="008925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к приказу </w:t>
      </w:r>
      <w:proofErr w:type="gramStart"/>
      <w:r w:rsidR="00805B6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proofErr w:type="gramEnd"/>
      <w:r w:rsidR="00805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5B6F" w:rsidRDefault="00805B6F" w:rsidP="008925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службы по надзору в сфере               </w:t>
      </w:r>
    </w:p>
    <w:p w:rsidR="00892551" w:rsidRPr="00DF0140" w:rsidRDefault="00805B6F" w:rsidP="008925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транспорта</w:t>
      </w:r>
    </w:p>
    <w:p w:rsidR="00892551" w:rsidRDefault="00892551" w:rsidP="008925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от___________ №_________</w:t>
      </w:r>
    </w:p>
    <w:p w:rsidR="00A8777D" w:rsidRDefault="00A8777D" w:rsidP="008925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7D" w:rsidRPr="00DF0140" w:rsidRDefault="00A8777D" w:rsidP="00A8777D">
      <w:pPr>
        <w:widowControl w:val="0"/>
        <w:autoSpaceDE w:val="0"/>
        <w:autoSpaceDN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(Форма)</w:t>
      </w:r>
    </w:p>
    <w:p w:rsidR="00892551" w:rsidRDefault="00892551" w:rsidP="0089255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777D" w:rsidRPr="00A8777D" w:rsidRDefault="00A8777D" w:rsidP="0089255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Федеральная служба по надзору в сфере транспорта</w:t>
      </w:r>
    </w:p>
    <w:p w:rsidR="00A8777D" w:rsidRPr="00DF0140" w:rsidRDefault="00A8777D" w:rsidP="0089255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2551" w:rsidRPr="00DF0140" w:rsidRDefault="00A8777D" w:rsidP="000728FF">
      <w:pPr>
        <w:widowControl w:val="0"/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E4057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роверочн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="001E4057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лист (спис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E4057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контрольных вопросов), применяем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="001E4057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осуществлении </w:t>
      </w:r>
      <w:r w:rsidR="003B1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</w:t>
      </w:r>
      <w:r w:rsidR="001E4057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государственного </w:t>
      </w:r>
      <w:r w:rsidR="003B1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(</w:t>
      </w:r>
      <w:r w:rsidR="001E4057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надзора</w:t>
      </w:r>
      <w:r w:rsidR="003B1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1E4057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соблюдением требований по обеспечению транспортной безопасности, в том числе требований к антитеррористической защищенности, учитывающих уровни безопасности для различных категорий </w:t>
      </w:r>
      <w:bookmarkStart w:id="0" w:name="_Hlk493180948"/>
      <w:r w:rsidR="001E4057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транспортных</w:t>
      </w:r>
      <w:r w:rsidR="000728FF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средств автомобильного </w:t>
      </w:r>
      <w:r w:rsidR="001E4057" w:rsidRPr="00DF01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городского наземного электрического транспорта</w:t>
      </w:r>
      <w:bookmarkEnd w:id="0"/>
      <w:r>
        <w:rPr>
          <w:rStyle w:val="af5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BA20F1" w:rsidRPr="00DF0140" w:rsidRDefault="00BA20F1" w:rsidP="008A3823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0F1" w:rsidRPr="00DF0140" w:rsidRDefault="00BA20F1" w:rsidP="006C21A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551" w:rsidRPr="00DF0140" w:rsidRDefault="008A3823" w:rsidP="00C47FC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92551"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 _________________________________________________</w:t>
      </w:r>
      <w:r w:rsidR="000F18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892551" w:rsidRPr="00DF0140" w:rsidRDefault="00892551" w:rsidP="006C21A8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01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(реквизиты распоряжения о проведении проверки, реквизиты </w:t>
      </w:r>
      <w:r w:rsidR="002A0C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нормативного </w:t>
      </w:r>
      <w:r w:rsidRPr="00DF014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правового акта об утверждении формы проверочного листа)</w:t>
      </w:r>
    </w:p>
    <w:p w:rsidR="00A8777D" w:rsidRPr="00A8777D" w:rsidRDefault="00892551" w:rsidP="00C47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проведена проверка в рамках </w:t>
      </w:r>
      <w:r w:rsidR="006C21A8" w:rsidRPr="006C21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="00D65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контроля (</w:t>
      </w:r>
      <w:r w:rsidR="006C21A8" w:rsidRPr="006C21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надзора</w:t>
      </w:r>
      <w:r w:rsidR="00D653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C21A8" w:rsidRPr="006C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7D" w:rsidRPr="00A877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соблюдением требований по обеспечению транспортной безопасности, в том числе требований к антитеррористической защищенности, учитывающих уровни безопасности для различных категорий транспортных средств автомобильного и городского наземного электрического транспорта</w:t>
      </w:r>
    </w:p>
    <w:p w:rsidR="002A0C10" w:rsidRPr="006A2DED" w:rsidRDefault="002A0C10" w:rsidP="00C47FCD">
      <w:pPr>
        <w:pStyle w:val="a4"/>
        <w:widowControl w:val="0"/>
        <w:numPr>
          <w:ilvl w:val="0"/>
          <w:numId w:val="35"/>
        </w:numPr>
        <w:autoSpaceDE w:val="0"/>
        <w:autoSpaceDN w:val="0"/>
        <w:ind w:hanging="644"/>
        <w:jc w:val="center"/>
        <w:rPr>
          <w:sz w:val="20"/>
          <w:szCs w:val="20"/>
        </w:rPr>
      </w:pPr>
      <w:bookmarkStart w:id="1" w:name="_Hlk499300301"/>
      <w:r w:rsidRPr="006A2DED">
        <w:rPr>
          <w:sz w:val="28"/>
          <w:szCs w:val="28"/>
        </w:rPr>
        <w:t xml:space="preserve">В отношении: _________________________________________________                </w:t>
      </w:r>
      <w:r w:rsidRPr="006A2DED">
        <w:rPr>
          <w:sz w:val="20"/>
          <w:szCs w:val="20"/>
        </w:rPr>
        <w:t>(наименование юридического лица, фамилия, имя, отчество (при наличии) индивидуального предпринимателя)</w:t>
      </w:r>
    </w:p>
    <w:p w:rsidR="002A0C10" w:rsidRPr="006A2DED" w:rsidRDefault="002A0C10" w:rsidP="002A0C10">
      <w:pPr>
        <w:pStyle w:val="a4"/>
        <w:widowControl w:val="0"/>
        <w:numPr>
          <w:ilvl w:val="0"/>
          <w:numId w:val="35"/>
        </w:numPr>
        <w:autoSpaceDE w:val="0"/>
        <w:autoSpaceDN w:val="0"/>
        <w:rPr>
          <w:sz w:val="28"/>
          <w:szCs w:val="28"/>
        </w:rPr>
      </w:pPr>
      <w:r w:rsidRPr="006A2DED">
        <w:rPr>
          <w:sz w:val="28"/>
          <w:szCs w:val="28"/>
        </w:rPr>
        <w:t>По адресу/адресам:  ____________________________________________</w:t>
      </w:r>
    </w:p>
    <w:p w:rsidR="002A0C10" w:rsidRPr="006A2DED" w:rsidRDefault="002A0C10" w:rsidP="002A0C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2DED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проведения плановой проверки с заполнением проверочного листа и (или</w:t>
      </w:r>
      <w:r w:rsidR="00805B6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6A2D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указание на используемые юридическим лицом, индивидуальным предпринимателем производственные объекты)</w:t>
      </w:r>
    </w:p>
    <w:p w:rsidR="002A0C10" w:rsidRPr="006A2DED" w:rsidRDefault="002A0C10" w:rsidP="00C47FC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DED">
        <w:rPr>
          <w:rFonts w:ascii="Times New Roman" w:eastAsia="Calibri" w:hAnsi="Times New Roman" w:cs="Times New Roman"/>
          <w:sz w:val="28"/>
          <w:szCs w:val="28"/>
        </w:rPr>
        <w:t xml:space="preserve">Учетный номер проверки и дата присвоения учетного номера проверки </w:t>
      </w:r>
      <w:r w:rsidRPr="006A2DED">
        <w:rPr>
          <w:rFonts w:ascii="Times New Roman" w:eastAsia="Calibri" w:hAnsi="Times New Roman" w:cs="Times New Roman"/>
          <w:sz w:val="28"/>
          <w:szCs w:val="28"/>
        </w:rPr>
        <w:br/>
        <w:t>в едином реестре проверок: ________________________________________</w:t>
      </w:r>
      <w:r w:rsidR="00DA46D2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A0C10" w:rsidRPr="006A2DED" w:rsidRDefault="002C4AD4" w:rsidP="002C4AD4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</w:t>
      </w:r>
      <w:r w:rsidR="00DA4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A0C10" w:rsidRPr="002C4A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составлен:</w:t>
      </w:r>
      <w:r w:rsidR="002A0C10" w:rsidRPr="006A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DA46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2A0C10" w:rsidRPr="006A2DED" w:rsidRDefault="002C4AD4" w:rsidP="002A0C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2A0C10" w:rsidRPr="006A2DE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федерального органа государственного контроля)</w:t>
      </w:r>
    </w:p>
    <w:p w:rsidR="002A0C10" w:rsidRPr="006A2DED" w:rsidRDefault="002A0C10" w:rsidP="002A0C10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D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пр</w:t>
      </w:r>
      <w:r w:rsidR="0017209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оводящее</w:t>
      </w:r>
      <w:r w:rsidR="00B4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 и заполняющее</w:t>
      </w:r>
      <w:r w:rsidRPr="006A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проверочный лист:  ____________________________________________________</w:t>
      </w:r>
      <w:r w:rsidR="008664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2A0C10" w:rsidRPr="006A2DED" w:rsidRDefault="002A0C10" w:rsidP="002A0C1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2DE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наличии), должность должностного лица, проводившего проверку и заполняющего проверочный лист)</w:t>
      </w:r>
    </w:p>
    <w:p w:rsidR="002A0C10" w:rsidRPr="006A2DED" w:rsidRDefault="002A0C10" w:rsidP="002A0C10">
      <w:pPr>
        <w:pStyle w:val="a4"/>
        <w:numPr>
          <w:ilvl w:val="0"/>
          <w:numId w:val="35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6A2DED">
        <w:rPr>
          <w:rFonts w:eastAsia="Calibri"/>
          <w:sz w:val="28"/>
          <w:szCs w:val="28"/>
        </w:rPr>
        <w:t>Перечень вопросов, отражающих содержание обязательных требований</w:t>
      </w:r>
      <w:r>
        <w:rPr>
          <w:rFonts w:eastAsia="Calibri"/>
          <w:sz w:val="28"/>
          <w:szCs w:val="28"/>
        </w:rPr>
        <w:t xml:space="preserve"> в области транспортной безопасности</w:t>
      </w:r>
      <w:r w:rsidRPr="006A2DED">
        <w:rPr>
          <w:sz w:val="28"/>
          <w:szCs w:val="28"/>
        </w:rPr>
        <w:t xml:space="preserve">, </w:t>
      </w:r>
      <w:r w:rsidRPr="009728CA">
        <w:rPr>
          <w:rFonts w:eastAsia="Calibri"/>
          <w:sz w:val="28"/>
          <w:szCs w:val="28"/>
        </w:rPr>
        <w:t>установленных законода</w:t>
      </w:r>
      <w:r w:rsidR="00DA46D2">
        <w:rPr>
          <w:rFonts w:eastAsia="Calibri"/>
          <w:sz w:val="28"/>
          <w:szCs w:val="28"/>
        </w:rPr>
        <w:t xml:space="preserve">тельством Российской Федерации, </w:t>
      </w:r>
      <w:r w:rsidRPr="00DF0140">
        <w:rPr>
          <w:sz w:val="28"/>
          <w:szCs w:val="28"/>
        </w:rPr>
        <w:t xml:space="preserve">в том числе требований к антитеррористической </w:t>
      </w:r>
      <w:r w:rsidRPr="00DF0140">
        <w:rPr>
          <w:sz w:val="28"/>
          <w:szCs w:val="28"/>
        </w:rPr>
        <w:lastRenderedPageBreak/>
        <w:t>защищенности объектов, учитывающих уровни безопасно</w:t>
      </w:r>
      <w:r>
        <w:rPr>
          <w:sz w:val="28"/>
          <w:szCs w:val="28"/>
        </w:rPr>
        <w:t>сти для различных категорий</w:t>
      </w:r>
      <w:r w:rsidRPr="00DF0140">
        <w:rPr>
          <w:b/>
          <w:sz w:val="28"/>
          <w:szCs w:val="28"/>
        </w:rPr>
        <w:t xml:space="preserve"> </w:t>
      </w:r>
      <w:r w:rsidRPr="008B1128">
        <w:rPr>
          <w:sz w:val="28"/>
          <w:szCs w:val="28"/>
        </w:rPr>
        <w:t>транспортных средств</w:t>
      </w:r>
      <w:r>
        <w:rPr>
          <w:sz w:val="28"/>
          <w:szCs w:val="28"/>
        </w:rPr>
        <w:t xml:space="preserve"> автомобильного</w:t>
      </w:r>
      <w:r w:rsidRPr="00DF0140">
        <w:rPr>
          <w:sz w:val="28"/>
          <w:szCs w:val="28"/>
        </w:rPr>
        <w:t xml:space="preserve"> и городского наземного электрического транспорта</w:t>
      </w:r>
      <w:r w:rsidRPr="006A2DED">
        <w:rPr>
          <w:sz w:val="28"/>
          <w:szCs w:val="28"/>
        </w:rPr>
        <w:t xml:space="preserve">* </w:t>
      </w:r>
    </w:p>
    <w:bookmarkEnd w:id="1"/>
    <w:p w:rsidR="00892551" w:rsidRPr="00DF0140" w:rsidRDefault="00892551" w:rsidP="006C21A8">
      <w:pPr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X="-367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97"/>
        <w:gridCol w:w="3685"/>
        <w:gridCol w:w="840"/>
      </w:tblGrid>
      <w:tr w:rsidR="00892551" w:rsidRPr="00DF0140" w:rsidTr="00CE7757">
        <w:trPr>
          <w:trHeight w:val="1932"/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51" w:rsidRPr="00DF0140" w:rsidRDefault="00892551" w:rsidP="00022A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F014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F4B" w:rsidRDefault="00A74F4B" w:rsidP="00022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  <w:r w:rsidR="00892551" w:rsidRPr="00DF0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отражающие содержание </w:t>
            </w:r>
          </w:p>
          <w:p w:rsidR="00892551" w:rsidRDefault="00892551" w:rsidP="00022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40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обязательных требований</w:t>
            </w:r>
          </w:p>
          <w:p w:rsidR="00A74F4B" w:rsidRDefault="00A74F4B" w:rsidP="00022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4F4B" w:rsidRDefault="00A74F4B" w:rsidP="00022AF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4F4B" w:rsidRPr="00DF0140" w:rsidRDefault="00A74F4B" w:rsidP="0002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51" w:rsidRPr="00B96D4F" w:rsidRDefault="00892551" w:rsidP="0002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4F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551" w:rsidRPr="00DF0140" w:rsidRDefault="00892551" w:rsidP="0002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14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  <w:r w:rsidR="003B1565">
              <w:rPr>
                <w:rStyle w:val="af5"/>
                <w:rFonts w:ascii="Times New Roman" w:eastAsia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892551" w:rsidRPr="00DF0140" w:rsidTr="00E74B91">
        <w:tc>
          <w:tcPr>
            <w:tcW w:w="1076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B96D4F" w:rsidRDefault="00892551" w:rsidP="00022AF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Наличие и ведение документации</w:t>
            </w:r>
          </w:p>
        </w:tc>
      </w:tr>
      <w:tr w:rsidR="00892551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59448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5520DB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Имеется ли </w:t>
            </w:r>
            <w:r w:rsidR="00B631D4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B631D4">
              <w:t xml:space="preserve"> </w:t>
            </w:r>
            <w:r w:rsidR="00B631D4" w:rsidRPr="00B631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проверяемого </w:t>
            </w:r>
            <w:r w:rsidR="008F64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 подтверждающий назначение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</w:rPr>
              <w:t>лицом</w:t>
            </w:r>
            <w:r w:rsidR="0099749F" w:rsidRPr="00AB50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(перевозчиком)</w:t>
            </w:r>
            <w:r w:rsidR="005A2B3D" w:rsidRPr="006F6A8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>лиц</w:t>
            </w:r>
            <w:r w:rsidR="00F26282">
              <w:rPr>
                <w:rFonts w:ascii="Times New Roman" w:eastAsia="Calibri" w:hAnsi="Times New Roman" w:cs="Times New Roman"/>
                <w:sz w:val="20"/>
                <w:szCs w:val="20"/>
              </w:rPr>
              <w:t>а, ответственного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обеспечение транспортной безопасности транспортных сре</w:t>
            </w:r>
            <w:proofErr w:type="gramStart"/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>дств в с</w:t>
            </w:r>
            <w:proofErr w:type="gramEnd"/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</w:rPr>
              <w:t>убъекте транспортной инфраструктуры</w:t>
            </w:r>
            <w:r w:rsidR="00A51A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(далее – СТИ)</w:t>
            </w:r>
            <w:r w:rsidR="00A27E91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  <w:p w:rsidR="00892551" w:rsidRPr="00DF0140" w:rsidRDefault="00892551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B96D4F" w:rsidRDefault="00805B6F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</w:t>
            </w:r>
            <w:r w:rsidR="00D040D0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</w:t>
            </w:r>
            <w:r w:rsidR="00037D52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ункта</w:t>
            </w:r>
            <w:r w:rsidR="00037D52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</w:t>
            </w:r>
            <w:r w:rsidR="00D040D0" w:rsidRPr="00B96D4F">
              <w:t xml:space="preserve"> </w:t>
            </w:r>
            <w:r w:rsidR="00D040D0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и транспортных средств автомобильного и городского наземного электрического транспорта, утвержденных постановлением Правительства Российской Федерации от 14.09.2016 № 924</w:t>
            </w:r>
            <w:bookmarkStart w:id="2" w:name="_Hlk492042819"/>
            <w:r w:rsidR="00BA2234" w:rsidRPr="00B96D4F">
              <w:rPr>
                <w:rStyle w:val="af5"/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footnoteReference w:id="3"/>
            </w:r>
            <w:r w:rsidR="00BD402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bookmarkEnd w:id="2"/>
            <w:r w:rsidR="0016575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(далее –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Требования по обеспечению транспортной безопасности</w:t>
            </w:r>
            <w:r w:rsidR="00892551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2551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59448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F26282" w:rsidP="00724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Имеется ли документ </w:t>
            </w:r>
            <w:r w:rsidR="00B63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проверяемого</w:t>
            </w:r>
            <w:r w:rsidR="00724C5A" w:rsidRPr="00B63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31D4" w:rsidRPr="00B63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лица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подтверждающий назначение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C81240" w:rsidRPr="006A2D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 (лиц</w:t>
            </w:r>
            <w:r w:rsidR="002A588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ответственного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 обеспечение транспортной безоп</w:t>
            </w:r>
            <w:r w:rsidR="00E25E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асности транспортного средства</w:t>
            </w:r>
            <w:r w:rsidR="002F28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423F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(далее – ТС)</w:t>
            </w:r>
            <w:r w:rsidR="001D46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B96D4F" w:rsidRDefault="002007ED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одпункт</w:t>
            </w:r>
            <w:r w:rsidR="0016575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 п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ункта</w:t>
            </w:r>
            <w:r w:rsidR="0016575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 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2551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7B3B5E" w:rsidRDefault="00892551" w:rsidP="0059448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  <w:highlight w:val="red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E14458" w:rsidP="00724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E5F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CE5F63"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E5F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защита ТС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D040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актов незаконного вмешательства (дале</w:t>
            </w:r>
            <w:proofErr w:type="gramStart"/>
            <w:r w:rsidR="00D040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е-</w:t>
            </w:r>
            <w:proofErr w:type="gramEnd"/>
            <w:r w:rsidR="00D040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АНВ)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соответствии с планом обеспечения транспортной без</w:t>
            </w:r>
            <w:r w:rsid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(дал</w:t>
            </w:r>
            <w:r w:rsidR="002348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ее - план ТС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) силами обеспечения транспортной </w:t>
            </w:r>
            <w:r w:rsid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безопасности ТС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том числе привлекаемыми либо формируемыми из члено</w:t>
            </w:r>
            <w:r w:rsid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экипажа ТС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силами обеспечения</w:t>
            </w:r>
            <w:r w:rsidR="00A9084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транспортной безо</w:t>
            </w:r>
            <w:r w:rsidR="008773E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пасности </w:t>
            </w:r>
            <w:r w:rsidR="001B56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объекта транспортной </w:t>
            </w:r>
            <w:r w:rsidR="00B525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инфраструктуры</w:t>
            </w:r>
            <w:r w:rsid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(далее </w:t>
            </w:r>
            <w:r w:rsidR="00CE77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–</w:t>
            </w:r>
            <w:r w:rsid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ОТИ</w:t>
            </w:r>
            <w:r w:rsidR="00CE775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</w:t>
            </w:r>
            <w:r w:rsidR="001D46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B96D4F" w:rsidRDefault="002007ED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одпункт</w:t>
            </w:r>
            <w:r w:rsidR="0016575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 п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ункта</w:t>
            </w:r>
            <w:r w:rsidR="0016575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 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59448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4E6FE4" w:rsidRDefault="00B800A4" w:rsidP="00724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Представляются ли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лицом </w:t>
            </w:r>
            <w:r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="00B63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Росавтодор</w:t>
            </w:r>
            <w:proofErr w:type="spellEnd"/>
            <w:r w:rsidR="00B631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сведения</w:t>
            </w:r>
            <w:r w:rsidR="00F546D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4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E74B91" w:rsidRDefault="00B800A4" w:rsidP="0059448C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4B9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4.1</w:t>
            </w:r>
            <w:r w:rsidR="00D134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4E6FE4" w:rsidRDefault="007E2CDB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</w:t>
            </w:r>
            <w:r w:rsidR="00B800A4"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E74B91" w:rsidRDefault="00B800A4" w:rsidP="0059448C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4B9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4.2</w:t>
            </w:r>
            <w:r w:rsidR="00D134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4E6FE4" w:rsidRDefault="007E2CDB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</w:t>
            </w:r>
            <w:r w:rsidR="00B800A4"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E74B91" w:rsidRDefault="00B800A4" w:rsidP="0059448C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74B9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4.3</w:t>
            </w:r>
            <w:r w:rsidR="00D134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4E6FE4" w:rsidRDefault="00B800A4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показателях</w:t>
            </w:r>
            <w:proofErr w:type="gramEnd"/>
            <w:r w:rsidRPr="007E2C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критериев категорирования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E7757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093CA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F546DD" w:rsidP="00724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Имеются ли у проверяемого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документы, подтверждающие</w:t>
            </w:r>
            <w:r w:rsidR="00CE7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96D4F" w:rsidRDefault="00CE7757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5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022A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7757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9F5180" w:rsidRDefault="00CE7757" w:rsidP="0059448C">
            <w:pPr>
              <w:spacing w:after="12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51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оценки 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язвимости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96D4F" w:rsidRDefault="00CE7757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022A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7757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9F5180" w:rsidRDefault="00CE7757" w:rsidP="0059448C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518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предоставление ее результатов на утверждение в установленном порядке в </w:t>
            </w:r>
            <w:proofErr w:type="spell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савтодор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течение 3 месяцев?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96D4F" w:rsidRDefault="00CE7757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022A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92551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95575C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Представлен ли </w:t>
            </w:r>
            <w:r w:rsidR="00DE5E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E74B9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утверждение</w:t>
            </w:r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="00892551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="003B6F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савтодор</w:t>
            </w:r>
            <w:proofErr w:type="spellEnd"/>
            <w:r w:rsidR="003B6F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план ТС</w:t>
            </w:r>
            <w:r w:rsidR="00DE5E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</w:t>
            </w:r>
            <w:r w:rsidR="0099749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5E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течение 3 месяцев со дня утверждения результатов оценки уязвимости ТС</w:t>
            </w:r>
            <w:r w:rsidR="001D46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B96D4F" w:rsidRDefault="00833885" w:rsidP="00805B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одпункт</w:t>
            </w:r>
            <w:r w:rsidR="0016575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6 п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ункта</w:t>
            </w:r>
            <w:r w:rsidR="0016575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 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2551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F93B37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Разработан ли </w:t>
            </w:r>
            <w:r w:rsidR="002B7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лицом</w:t>
            </w:r>
            <w:r w:rsidR="00E74B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1D46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лан</w:t>
            </w:r>
            <w:r w:rsidR="00207F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обеспечения транспо</w:t>
            </w:r>
            <w:r w:rsidR="00A01A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ртной безопасности (далее – План</w:t>
            </w:r>
            <w:r w:rsidR="00207F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="001D46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A70F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определ</w:t>
            </w:r>
            <w:r w:rsidR="00C83F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="00A70F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нием </w:t>
            </w:r>
            <w:r w:rsidR="00A70F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мер </w:t>
            </w:r>
            <w:r w:rsidR="00BC06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для защиты 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 от потенциальных, непосредственных и прямых угроз совершения АНВ, а также при подготовке и проведении контртеррористической операции</w:t>
            </w:r>
            <w:r w:rsidR="001D46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B96D4F" w:rsidRDefault="00892551" w:rsidP="00022A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ункт</w:t>
            </w:r>
            <w:r w:rsidR="00A81FBA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C0663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</w:t>
            </w:r>
            <w:r w:rsidR="00F93B37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орядка </w:t>
            </w:r>
            <w:proofErr w:type="gramStart"/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разработки планов обеспечения транспортной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безопасности объектов транспортной инфраст</w:t>
            </w:r>
            <w:r w:rsidR="009E1281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руктуры</w:t>
            </w:r>
            <w:proofErr w:type="gramEnd"/>
            <w:r w:rsidR="009E1281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</w:t>
            </w:r>
            <w:r w:rsidR="000F18D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9E1281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транспортных средств</w:t>
            </w:r>
            <w:r w:rsidR="00F93B37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утвержденного приказом Минтранса от 11.02.2010 № 34 (далее – 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Порядок разработки планов обеспечения транспортной безопасности</w:t>
            </w:r>
            <w:r w:rsidR="00223C38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="00BD402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15B7D" w:rsidRPr="00B96D4F">
              <w:rPr>
                <w:rStyle w:val="af5"/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footnoteReference w:id="4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C26A2" w:rsidRDefault="00B800A4" w:rsidP="00022AF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C26A2" w:rsidRDefault="00B800A4" w:rsidP="00171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26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Отражены ли в Плане</w:t>
            </w:r>
            <w:r w:rsidR="00B63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 </w:t>
            </w:r>
            <w:r w:rsidR="00B631D4" w:rsidRPr="00B63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проверяемого лица  или индивидуального предпринимателя</w:t>
            </w:r>
            <w:r w:rsidRPr="00DC26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сведения</w:t>
            </w:r>
            <w:r w:rsidR="00DC26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</w:t>
            </w:r>
            <w:r w:rsidRPr="00DC26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B800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 пункта 4 Порядка разработки планов обеспечения транспортной безопасности</w:t>
            </w:r>
          </w:p>
          <w:p w:rsidR="00B800A4" w:rsidRPr="00B96D4F" w:rsidRDefault="00B800A4" w:rsidP="00B800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C26A2" w:rsidRDefault="00B800A4" w:rsidP="004E6FE4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C26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8.1</w:t>
            </w:r>
            <w:r w:rsidR="00DB0741" w:rsidRPr="00DC26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9474FB" w:rsidRDefault="00B800A4" w:rsidP="00022A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26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полном </w:t>
            </w:r>
            <w:proofErr w:type="gramStart"/>
            <w:r w:rsidRPr="00DC26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наименовании</w:t>
            </w:r>
            <w:proofErr w:type="gramEnd"/>
            <w:r w:rsidRPr="00DC26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проверяемого юридического или физического лица, </w:t>
            </w:r>
            <w:r w:rsidR="009474FB">
              <w:rPr>
                <w:rFonts w:ascii="Times New Roman" w:hAnsi="Times New Roman" w:cs="Times New Roman"/>
                <w:sz w:val="20"/>
                <w:szCs w:val="20"/>
              </w:rPr>
              <w:t>являющегося собственником ОТИ или ТС</w:t>
            </w:r>
            <w:r w:rsidRPr="00DC26A2">
              <w:rPr>
                <w:rFonts w:ascii="Times New Roman" w:hAnsi="Times New Roman" w:cs="Times New Roman"/>
                <w:sz w:val="20"/>
                <w:szCs w:val="20"/>
              </w:rPr>
              <w:t>, или использующего их на иных законных основаниях?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B800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C26A2" w:rsidRDefault="00B631D4" w:rsidP="00093CA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8.2</w:t>
            </w:r>
            <w:r w:rsidR="00DB0741" w:rsidRPr="00DC26A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9474FB" w:rsidRDefault="00B800A4" w:rsidP="004E6F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26A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9474FB">
              <w:rPr>
                <w:rFonts w:ascii="Times New Roman" w:hAnsi="Times New Roman" w:cs="Times New Roman"/>
                <w:sz w:val="20"/>
                <w:szCs w:val="20"/>
              </w:rPr>
              <w:t xml:space="preserve">лном </w:t>
            </w:r>
            <w:proofErr w:type="gramStart"/>
            <w:r w:rsidR="009474FB">
              <w:rPr>
                <w:rFonts w:ascii="Times New Roman" w:hAnsi="Times New Roman" w:cs="Times New Roman"/>
                <w:sz w:val="20"/>
                <w:szCs w:val="20"/>
              </w:rPr>
              <w:t>наименовании</w:t>
            </w:r>
            <w:proofErr w:type="gramEnd"/>
            <w:r w:rsidR="009474FB">
              <w:rPr>
                <w:rFonts w:ascii="Times New Roman" w:hAnsi="Times New Roman" w:cs="Times New Roman"/>
                <w:sz w:val="20"/>
                <w:szCs w:val="20"/>
              </w:rPr>
              <w:t xml:space="preserve"> ОТИ</w:t>
            </w:r>
            <w:r w:rsidR="00DC26A2">
              <w:rPr>
                <w:rFonts w:ascii="Times New Roman" w:hAnsi="Times New Roman" w:cs="Times New Roman"/>
                <w:sz w:val="20"/>
                <w:szCs w:val="20"/>
              </w:rPr>
              <w:t xml:space="preserve"> или ТС</w:t>
            </w:r>
            <w:r w:rsidRPr="00DC26A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022A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2551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6919DE" w:rsidRDefault="00892551" w:rsidP="00022AF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71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 w:rsidR="000028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проверяемого</w:t>
            </w:r>
            <w:r w:rsidR="001717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лица</w:t>
            </w:r>
            <w:r w:rsidR="000028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технических и техноло</w:t>
            </w:r>
            <w:r w:rsidR="00AD31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гических характеристиках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ТС (порядке фу</w:t>
            </w:r>
            <w:r w:rsidR="00AD31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нкционирования, эксплуатации ТС)</w:t>
            </w:r>
            <w:r w:rsidR="00754A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B96D4F" w:rsidRDefault="005F5C58" w:rsidP="00022A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2 </w:t>
            </w:r>
            <w:r w:rsidR="00DC603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83388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892551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F55E0C" w:rsidRDefault="00B800A4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5E0C">
              <w:rPr>
                <w:rFonts w:ascii="Times New Roman" w:hAnsi="Times New Roman" w:cs="Times New Roman"/>
                <w:sz w:val="20"/>
                <w:szCs w:val="20"/>
              </w:rPr>
              <w:t xml:space="preserve">Отражены ли в Плане проверяемого </w:t>
            </w:r>
            <w:r w:rsidR="00E51DDE">
              <w:rPr>
                <w:rFonts w:ascii="Times New Roman" w:hAnsi="Times New Roman" w:cs="Times New Roman"/>
                <w:sz w:val="20"/>
                <w:szCs w:val="20"/>
              </w:rPr>
              <w:t xml:space="preserve">лица </w:t>
            </w:r>
            <w:r w:rsidRPr="00F55E0C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="00A01C12">
              <w:rPr>
                <w:rFonts w:ascii="Times New Roman" w:hAnsi="Times New Roman" w:cs="Times New Roman"/>
                <w:sz w:val="20"/>
                <w:szCs w:val="20"/>
              </w:rPr>
              <w:t xml:space="preserve"> о назначении лиц: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022A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3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F55E0C" w:rsidRDefault="00B800A4" w:rsidP="00791377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55E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</w:t>
            </w:r>
            <w:r w:rsidR="00DB0741" w:rsidRPr="00F55E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F55E0C" w:rsidRDefault="00B800A4" w:rsidP="00556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55E0C">
              <w:rPr>
                <w:rFonts w:ascii="Times New Roman" w:hAnsi="Times New Roman" w:cs="Times New Roman"/>
                <w:sz w:val="20"/>
                <w:szCs w:val="20"/>
              </w:rPr>
              <w:t>ответственных</w:t>
            </w:r>
            <w:proofErr w:type="gramEnd"/>
            <w:r w:rsidRPr="00F55E0C">
              <w:rPr>
                <w:rFonts w:ascii="Times New Roman" w:hAnsi="Times New Roman" w:cs="Times New Roman"/>
                <w:sz w:val="20"/>
                <w:szCs w:val="20"/>
              </w:rPr>
              <w:t xml:space="preserve"> за обеспечение </w:t>
            </w:r>
            <w:r w:rsidR="00A01C12">
              <w:rPr>
                <w:rFonts w:ascii="Times New Roman" w:hAnsi="Times New Roman" w:cs="Times New Roman"/>
                <w:sz w:val="20"/>
                <w:szCs w:val="20"/>
              </w:rPr>
              <w:t>транспортной безопасности в СТИ</w:t>
            </w:r>
            <w:r w:rsidRPr="00F55E0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022A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F55E0C" w:rsidRDefault="00B800A4" w:rsidP="00791377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55E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10.2</w:t>
            </w:r>
            <w:r w:rsidR="00DB0741" w:rsidRPr="00F55E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Pr="00F55E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F55E0C" w:rsidRDefault="00A01C12" w:rsidP="00556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занимающих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 на ОТИ</w:t>
            </w:r>
            <w:r w:rsidR="00B800A4" w:rsidRPr="00F55E0C">
              <w:rPr>
                <w:rFonts w:ascii="Times New Roman" w:hAnsi="Times New Roman" w:cs="Times New Roman"/>
                <w:sz w:val="20"/>
                <w:szCs w:val="20"/>
              </w:rPr>
              <w:t xml:space="preserve"> и ответственных за обеспеч</w:t>
            </w:r>
            <w:r w:rsidR="006F354C">
              <w:rPr>
                <w:rFonts w:ascii="Times New Roman" w:hAnsi="Times New Roman" w:cs="Times New Roman"/>
                <w:sz w:val="20"/>
                <w:szCs w:val="20"/>
              </w:rPr>
              <w:t>ение транспортной безопасности?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022A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800A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F55E0C" w:rsidRDefault="00B800A4" w:rsidP="00791377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55E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10.3</w:t>
            </w:r>
            <w:r w:rsidR="00DB0741" w:rsidRPr="00F55E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Pr="00F55E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F55E0C" w:rsidRDefault="00B800A4" w:rsidP="00556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55E0C">
              <w:rPr>
                <w:rFonts w:ascii="Times New Roman" w:hAnsi="Times New Roman" w:cs="Times New Roman"/>
                <w:sz w:val="20"/>
                <w:szCs w:val="20"/>
              </w:rPr>
              <w:t>занимающих</w:t>
            </w:r>
            <w:proofErr w:type="gramEnd"/>
            <w:r w:rsidRPr="00F55E0C"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="00A01C12">
              <w:rPr>
                <w:rFonts w:ascii="Times New Roman" w:hAnsi="Times New Roman" w:cs="Times New Roman"/>
                <w:sz w:val="20"/>
                <w:szCs w:val="20"/>
              </w:rPr>
              <w:t>лжность на ТС</w:t>
            </w:r>
            <w:r w:rsidRPr="00F55E0C">
              <w:rPr>
                <w:rFonts w:ascii="Times New Roman" w:hAnsi="Times New Roman" w:cs="Times New Roman"/>
                <w:sz w:val="20"/>
                <w:szCs w:val="20"/>
              </w:rPr>
              <w:t xml:space="preserve"> и ответственных за обеспечение транспортной безоп</w:t>
            </w:r>
            <w:r w:rsidR="002B27FE">
              <w:rPr>
                <w:rFonts w:ascii="Times New Roman" w:hAnsi="Times New Roman" w:cs="Times New Roman"/>
                <w:sz w:val="20"/>
                <w:szCs w:val="20"/>
              </w:rPr>
              <w:t>асности?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B96D4F" w:rsidRDefault="00B800A4" w:rsidP="00022A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0A4" w:rsidRPr="00DF0140" w:rsidRDefault="00B800A4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2551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171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Отражены ли в Плане</w:t>
            </w:r>
            <w:r w:rsidR="001361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проверяемого лица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сведения о границах зоны транспортной безопасности</w:t>
            </w:r>
            <w:r w:rsidR="00754A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  <w:r w:rsidR="008807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B96D4F" w:rsidRDefault="00B800A4" w:rsidP="00022A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</w:t>
            </w:r>
            <w:r w:rsidR="00DC603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="0083388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 пункта </w:t>
            </w:r>
            <w:r w:rsidR="00892551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 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2551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8077D" w:rsidP="00171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 w:rsidR="00065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="001717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лица</w:t>
            </w:r>
            <w:r w:rsidR="00065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B0D12">
              <w:rPr>
                <w:rFonts w:ascii="Times New Roman" w:hAnsi="Times New Roman" w:cs="Times New Roman"/>
                <w:sz w:val="20"/>
                <w:szCs w:val="20"/>
              </w:rPr>
              <w:t>критических элементах ТС,</w:t>
            </w:r>
            <w:r w:rsidR="00DB0D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АНВ в отношении которых</w:t>
            </w:r>
            <w:r w:rsidR="00DB0D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приведет к полному или частичному прекращению его функционирования</w:t>
            </w:r>
            <w:r w:rsidR="00754A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  <w:r w:rsidR="0089255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B96D4F" w:rsidRDefault="0096268A" w:rsidP="00022AF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</w:t>
            </w:r>
            <w:r w:rsidR="00DC603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 </w:t>
            </w:r>
            <w:r w:rsidR="00324228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 4</w:t>
            </w:r>
            <w:r w:rsidR="00892551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05B6F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551" w:rsidRPr="00DF0140" w:rsidRDefault="00892551" w:rsidP="00022A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7757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7B3B5E" w:rsidRDefault="00CE7757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  <w:highlight w:val="red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157501" w:rsidRDefault="00CE7757" w:rsidP="00171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Отражены ли в Плане проверяемого лица</w:t>
            </w:r>
            <w:r w:rsidR="001717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96D4F" w:rsidRDefault="00CE7757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7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7757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553D9B" w:rsidRDefault="00CE7757" w:rsidP="00553D9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53D9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13.1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Default="00CE7757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количестве специально оборудованных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помещений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 которых осуществляется управление инженерно-техническими системами и силами обеспечения транспортной безопасности (пост (пункт) на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96D4F" w:rsidRDefault="00CE7757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7757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553D9B" w:rsidRDefault="00CE7757" w:rsidP="00553D9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53D9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Default="00CE7757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местах расположения специально оборудованных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помещений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 которых осуществляется управление инженерно-техническими системами и силами обеспечения транспортной безопасности (пост (пункт) на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96D4F" w:rsidRDefault="00CE7757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7757" w:rsidRPr="00DF0140" w:rsidTr="00B631D4">
        <w:trPr>
          <w:trHeight w:val="55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7B3B5E" w:rsidRDefault="00CE7757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  <w:highlight w:val="red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171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роверяемого лица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96D4F" w:rsidRDefault="00CE7757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8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7757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54FE7" w:rsidRDefault="00CE7757" w:rsidP="00B54FE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4F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14.1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B631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 местах разм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ещения на 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предназначенных для воспрепятствования несанкционированному проникновению лица (группы лиц), пытающегося совершить АНВ в зону транспортной безопасности, в том числе с использованием ТС (далее - инженерные сооружения обеспечения транспортной безопасности)?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96D4F" w:rsidRDefault="00CE7757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7757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54FE7" w:rsidRDefault="00CE7757" w:rsidP="00B54FE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4F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составе конструкций на 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сооружений обеспечения транспортной безопасности?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B96D4F" w:rsidRDefault="00CE7757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57" w:rsidRPr="00DF0140" w:rsidRDefault="00CE7757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171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лица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 мероприятиях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9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DB074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636648" w:rsidRDefault="00DB44DF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66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обнаружению лиц, которым запрещено пребывание в зоне транспортной безопасности?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DB44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DB074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636648" w:rsidRDefault="00DB44DF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обследованию: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DB074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15.2.1.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636648" w:rsidRDefault="00DB44DF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людей</w:t>
            </w:r>
            <w:r w:rsidRPr="006366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DB074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15.2.2.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транспортных средств?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DB074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15.2.3.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636648" w:rsidRDefault="00DB44DF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груза</w:t>
            </w:r>
            <w:r w:rsidRPr="006366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DB074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15.2.4.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636648" w:rsidRDefault="00DB44DF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66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бага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DB074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15.2.5.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ручной клади?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DB074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15.2.6.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личных вещей?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B45269">
            <w:pPr>
              <w:pStyle w:val="a4"/>
              <w:numPr>
                <w:ilvl w:val="0"/>
                <w:numId w:val="32"/>
              </w:numPr>
              <w:ind w:left="0" w:firstLine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171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Pr="000B70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лица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о: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10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0B7039" w:rsidRDefault="00B45269" w:rsidP="000B7039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703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16.1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местах размещения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систем и средств сигнализации, контроля доступа, досмотра, видеонаблюдения, аудио и видеозаписи, связи, освещения, сбора, обработки, приема и передачи информации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(далее – досмотр)?</w:t>
            </w:r>
            <w:proofErr w:type="gramEnd"/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0B7039" w:rsidRDefault="00B45269" w:rsidP="000B7039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703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составе систем и средств сигнализации, контроля доступа, досмотра, видеонаблюдения, аудио и видеозаписи, связи, освещения, сбора, обработки, приема и передачи информации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(далее – досмотр)?</w:t>
            </w:r>
            <w:proofErr w:type="gramEnd"/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="00E51D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лица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сведения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11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11707" w:rsidRDefault="00B45269" w:rsidP="00D1170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170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17.1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местах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размещения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инженерных сооружений обеспечения транспортной безопасности и технических средств обеспечения транспортно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й безопасности, используемых на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ТС в целях защиты от АНВ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526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11707" w:rsidRDefault="00B45269" w:rsidP="00D1170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170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17.2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составе</w:t>
            </w:r>
            <w:proofErr w:type="gramEnd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инженерных сооружений обеспечения транспортной безопасности и технических средств обеспечения транспортно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й безопасности, используемых на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ТС в целях защиты от АНВ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лица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порядке накопления, обработки и хранения данных со всех инженерно-технических систем обеспе</w:t>
            </w:r>
            <w:r w:rsidR="00B631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чения транспортной безопасности</w:t>
            </w:r>
            <w:r w:rsidR="00014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12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31D4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1D4" w:rsidRPr="00DF0140" w:rsidRDefault="00B631D4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1D4" w:rsidRPr="00DF0140" w:rsidRDefault="00B631D4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D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Отражены ли в Плане проверяемого сведения</w:t>
            </w:r>
            <w:r w:rsidRPr="00BE7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для </w:t>
            </w:r>
            <w:r w:rsidRPr="00BE7C1B">
              <w:t xml:space="preserve"> </w:t>
            </w:r>
            <w:r w:rsidRPr="00AA10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автоматической передачи в режиме реального времени уполномоченным подразделениям органов Федеральной службы безопасности Российской Федерации,  внутренних дел Российской Федерации?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31D4" w:rsidRPr="00B96D4F" w:rsidRDefault="00BE7C1B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7C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12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31D4" w:rsidRPr="00DF0140" w:rsidRDefault="00B631D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13E8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 w:rsidR="00641E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ме</w:t>
            </w:r>
            <w:r w:rsidR="00154F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стах размещения и оснащенности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специальн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 оборудованных мест на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 для осуществления контроля в установленном порядке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 проходом людей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зону транспортной безопасности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B96D4F" w:rsidRDefault="00E34EF4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13 </w:t>
            </w:r>
            <w:r w:rsidR="00F13E84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F13E84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F13E84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лица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порядке выдачи документов, дающих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основание: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14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F31995" w:rsidP="00E34EF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21</w:t>
            </w:r>
            <w:r w:rsidR="00B45269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154F04" w:rsidRDefault="00B45269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для прохода </w:t>
            </w:r>
            <w:proofErr w:type="gramStart"/>
            <w:r w:rsidRPr="00154F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154F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/на критический элемент ТС и их границ?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DDD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DD" w:rsidRDefault="00F31995" w:rsidP="00E34EF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21</w:t>
            </w:r>
            <w:r w:rsidR="00E457D3">
              <w:rPr>
                <w:rFonts w:eastAsia="Calibri"/>
                <w:bCs/>
                <w:sz w:val="20"/>
                <w:szCs w:val="20"/>
              </w:rPr>
              <w:t>.2</w:t>
            </w:r>
            <w:r w:rsidR="00D1348D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DD" w:rsidRPr="00154F04" w:rsidRDefault="00E540BB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идентификации</w:t>
            </w:r>
            <w:r w:rsidR="00B51DDD" w:rsidRPr="00154F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личности по ним?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DD" w:rsidRPr="00B96D4F" w:rsidRDefault="00B51DDD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DD" w:rsidRPr="00DF0140" w:rsidRDefault="00B51DDD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00F5B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DF0140" w:rsidRDefault="00100F5B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DF0140" w:rsidRDefault="00D629CE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Отражается ли </w:t>
            </w:r>
            <w:r w:rsidR="00100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00F5B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Плане </w:t>
            </w:r>
            <w:r w:rsidR="00100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="00E51D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лица </w:t>
            </w:r>
            <w:r w:rsidR="00100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</w:t>
            </w:r>
            <w:r w:rsidR="00100F5B" w:rsidRPr="00B20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B96D4F" w:rsidRDefault="00100F5B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15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DF0140" w:rsidRDefault="00100F5B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00F5B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DF0140" w:rsidRDefault="00100F5B" w:rsidP="00B51DD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22.1.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4242DB" w:rsidRDefault="00100F5B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24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прохода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физических </w:t>
            </w:r>
            <w:r w:rsidRPr="00424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лиц в зону транспортной безопасности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ТС (в/на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критический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эелемнт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ОТИ)</w:t>
            </w:r>
            <w:r w:rsidRPr="00424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B96D4F" w:rsidRDefault="00100F5B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DF0140" w:rsidRDefault="00100F5B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00F5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Default="00FF20AE" w:rsidP="00B51DD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22.2</w:t>
            </w:r>
            <w:r w:rsidR="00100F5B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221582" w:rsidRDefault="00100F5B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22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проезда ТС в зону транспортной безопасности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(в/на критический элемент ОТИ)</w:t>
            </w:r>
            <w:r w:rsidR="00FF20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через контрольно-пропускные пункты (далее - КПП</w:t>
            </w:r>
            <w:r w:rsidRPr="002215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B96D4F" w:rsidRDefault="00100F5B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F5B" w:rsidRPr="00DF0140" w:rsidRDefault="00100F5B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13E8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 w:rsidR="00E51D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="00711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лица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порядке организации открытой, закрытой связи, оповещения сил обеспечения транспортной безопасности</w:t>
            </w:r>
            <w:r w:rsidR="004B16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ТС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B96D4F" w:rsidRDefault="00B51DDD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16 </w:t>
            </w:r>
            <w:r w:rsidR="00F13E84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F13E84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4 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="00E51D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лица</w:t>
            </w:r>
            <w:r w:rsidRPr="00424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сведения о порядке действий при тревогах: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17 пункта 4 Порядка разработки планов обеспечения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45269" w:rsidRPr="00DF0140" w:rsidTr="00B45269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F31995" w:rsidP="00B51DD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24</w:t>
            </w:r>
            <w:r w:rsidR="00B45269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4242DB" w:rsidRDefault="00B45269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24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«угроза захвата»?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B96D4F" w:rsidRDefault="00B4526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269" w:rsidRPr="00DF0140" w:rsidRDefault="00B45269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DDD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DD" w:rsidRPr="00DF0140" w:rsidRDefault="00F31995" w:rsidP="00B51DDD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24</w:t>
            </w:r>
            <w:r w:rsidR="00B51DDD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DD" w:rsidRPr="004242DB" w:rsidRDefault="00B51DDD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24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«угроза взрыва»?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DD" w:rsidRPr="00B96D4F" w:rsidRDefault="00B51DDD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DDD" w:rsidRPr="00DF0140" w:rsidRDefault="00B51DDD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84E8D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E8D" w:rsidRPr="00DF0140" w:rsidRDefault="00884E8D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E8D" w:rsidRPr="00534CE7" w:rsidRDefault="00FF20AE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9CE">
              <w:rPr>
                <w:rFonts w:ascii="Times New Roman" w:hAnsi="Times New Roman" w:cs="Times New Roman"/>
                <w:sz w:val="20"/>
                <w:szCs w:val="20"/>
              </w:rPr>
              <w:t>Имеются ли у проверя</w:t>
            </w:r>
            <w:r w:rsidR="00D629CE" w:rsidRPr="00D629CE">
              <w:rPr>
                <w:rFonts w:ascii="Times New Roman" w:hAnsi="Times New Roman" w:cs="Times New Roman"/>
                <w:sz w:val="20"/>
                <w:szCs w:val="20"/>
              </w:rPr>
              <w:t xml:space="preserve">емого </w:t>
            </w:r>
            <w:r w:rsidR="00E51DDE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r w:rsidR="00D629CE" w:rsidRPr="00D629CE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документы о том, что соблюдается</w:t>
            </w:r>
            <w:r w:rsidR="00534CE7" w:rsidRPr="00D629CE">
              <w:rPr>
                <w:rFonts w:ascii="Times New Roman" w:hAnsi="Times New Roman" w:cs="Times New Roman"/>
                <w:sz w:val="20"/>
                <w:szCs w:val="20"/>
              </w:rPr>
              <w:t xml:space="preserve"> порядок доступа к сведениям, содержащимся в Плане</w:t>
            </w:r>
            <w:r w:rsidR="00B51DDD" w:rsidRPr="00D629C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E8D" w:rsidRPr="00B96D4F" w:rsidRDefault="00B51DDD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подпункт 18 </w:t>
            </w:r>
            <w:r w:rsidR="00534CE7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 4</w:t>
            </w:r>
            <w:r w:rsidR="00534CE7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E8D" w:rsidRPr="00DF0140" w:rsidRDefault="00884E8D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E533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335" w:rsidRPr="00DF0140" w:rsidRDefault="00FE5335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335" w:rsidRPr="000452B1" w:rsidRDefault="00FE5335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="00E51D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лица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сведения о порядке информирования </w:t>
            </w:r>
            <w:r w:rsidR="000452B1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 непосредственных и прямых угрозах совершения АНВ</w:t>
            </w:r>
            <w:r w:rsidR="00014ACC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компетентного органа</w:t>
            </w:r>
            <w:r w:rsidR="00014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14ACC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уполномоченных подразделений органов Федеральной службы безопасности Российской Федерации</w:t>
            </w:r>
            <w:r w:rsidR="00014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="00014ACC"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органов внутренних дел Российской Федерации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335" w:rsidRPr="00B96D4F" w:rsidRDefault="004242DB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</w:t>
            </w:r>
            <w:r w:rsidR="00FE533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19 пункта</w:t>
            </w:r>
            <w:r w:rsidR="00FE533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FE533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335" w:rsidRPr="00DF0140" w:rsidRDefault="00FE5335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10564" w:rsidRPr="00DF0140" w:rsidTr="00410564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DF0140" w:rsidRDefault="00410564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DF0140" w:rsidRDefault="00410564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Отражены ли в Плане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проверяемого </w:t>
            </w:r>
            <w:r w:rsidR="00E51D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лица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сведения о порядке орган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изации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учений и тренировок: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B96D4F" w:rsidRDefault="00410564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20 пункта  4 Порядка разработки планов обеспечения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DF0140" w:rsidRDefault="0041056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10564" w:rsidRPr="00DF0140" w:rsidTr="00410564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DF0140" w:rsidRDefault="00931042" w:rsidP="0041056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27</w:t>
            </w:r>
            <w:r w:rsidR="00410564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DF0140" w:rsidRDefault="00410564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самостоятельно?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B96D4F" w:rsidRDefault="00410564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DF0140" w:rsidRDefault="0041056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10564" w:rsidRPr="00DF0140" w:rsidTr="00410564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Default="00931042" w:rsidP="0041056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27</w:t>
            </w:r>
            <w:r w:rsidR="00410564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Default="00410564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участием представителей федеральных органов </w:t>
            </w:r>
            <w:r w:rsidRPr="00DF01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исполн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ительной власти?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B96D4F" w:rsidRDefault="00410564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564" w:rsidRPr="00DF0140" w:rsidRDefault="0041056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13E8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Утверждено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 w:rsidR="005E3E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4A69A7" w:rsidRPr="00AD7A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течение одного месяца со дня утверждения результатов проведенной оценки у</w:t>
            </w:r>
            <w:r w:rsidR="00AD7A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язвимости в случае привлечения подразделения транспортной безопасности СТИ для защиты от АНВ ТС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положение (устав) о подразделении транспортной бе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зопасности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B96D4F" w:rsidRDefault="00F13E84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второй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</w:t>
            </w:r>
            <w:r w:rsidR="006B7556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13E8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9D3871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D7A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Утверждена ли</w:t>
            </w:r>
            <w:r w:rsidR="005E3EDE" w:rsidRPr="00AD7A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4A69A7" w:rsidRPr="00AD7A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D7A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копия договора о защите </w:t>
            </w:r>
            <w:r w:rsidR="00F13E84" w:rsidRPr="00AD7A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</w:t>
            </w:r>
            <w:r w:rsidR="005E3EDE" w:rsidRPr="00AD7A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 АНВ</w:t>
            </w:r>
            <w:r w:rsidR="00AD7A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случае привлечения СТИ подразделения транспортной безопасности</w:t>
            </w:r>
            <w:r w:rsidR="00F13E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B96D4F" w:rsidRDefault="00117839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второй </w:t>
            </w:r>
            <w:r w:rsidR="00F13E84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D3871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871" w:rsidRPr="00DF0140" w:rsidRDefault="009D3871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871" w:rsidRPr="00CC3893" w:rsidRDefault="009D3871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C38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Утверждена ли</w:t>
            </w:r>
            <w:r w:rsidR="009F150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4A69A7" w:rsidRPr="00CC38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38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организационная структура (схема) управления силами обеспечения транспортной безопасности Т</w:t>
            </w:r>
            <w:r w:rsidR="005E3EDE" w:rsidRPr="00CC38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871" w:rsidRPr="00B96D4F" w:rsidRDefault="00680B06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третий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871" w:rsidRPr="00DF0140" w:rsidRDefault="009D3871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13E8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192693" w:rsidRDefault="00F13E84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 ли</w:t>
            </w:r>
            <w:r w:rsidR="003C4172"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лицом </w:t>
            </w: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перечень шт</w:t>
            </w:r>
            <w:r w:rsidR="00192693"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атных должностей работников СТИ</w:t>
            </w: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непосредственно связанных с обеспечением транспортной безопасности транспортных средств?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B96D4F" w:rsidRDefault="00F13E84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четвертый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B7556" w:rsidRPr="00DF0140" w:rsidTr="006B755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DF0140" w:rsidRDefault="006B7556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Default="006B7556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Утвержден ли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перечень штатных должностей работников субъ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екта СТИ</w:t>
            </w: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осуществляющих деятельность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B96D4F" w:rsidRDefault="006B7556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пятый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DF0140" w:rsidRDefault="006B7556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B7556" w:rsidRPr="00DF0140" w:rsidTr="006B755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E2278E" w:rsidRDefault="006B7556" w:rsidP="00931042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22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 w:rsidR="009310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Pr="00E22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192693" w:rsidRDefault="006B7556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зоне транспортной безопасности ТС </w:t>
            </w: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ее частях?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B96D4F" w:rsidRDefault="006B7556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DF0140" w:rsidRDefault="006B7556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B7556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E2278E" w:rsidRDefault="006B7556" w:rsidP="00931042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22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 w:rsidR="009310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Pr="00E22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192693" w:rsidRDefault="006B7556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критических элементах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ТС или их частях</w:t>
            </w:r>
            <w:r w:rsidRPr="0019269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B96D4F" w:rsidRDefault="006B7556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DF0140" w:rsidRDefault="006B7556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B7556" w:rsidRPr="00DF0140" w:rsidTr="006B755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DF0140" w:rsidRDefault="006B7556" w:rsidP="004A353D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Default="006B7556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002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Утвержден ли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5002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перечень лиц, осуществляющих на законных основаниях деятельность </w:t>
            </w:r>
            <w:proofErr w:type="gramStart"/>
            <w:r w:rsidRPr="005002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  <w:r w:rsidRPr="005002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B96D4F" w:rsidRDefault="006B7556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шестой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DF0140" w:rsidRDefault="006B7556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B7556" w:rsidRPr="00DF0140" w:rsidTr="006B755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23247E" w:rsidRDefault="00931042" w:rsidP="004A353D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  <w:r w:rsidR="006B7556" w:rsidRPr="002324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500212" w:rsidRDefault="006B7556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перевозочном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секторе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B96D4F" w:rsidRDefault="006B7556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DF0140" w:rsidRDefault="006B7556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B7556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23247E" w:rsidRDefault="00931042" w:rsidP="004A353D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  <w:r w:rsidR="006B7556" w:rsidRPr="002324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500212" w:rsidRDefault="006B7556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технологическом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секторе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B96D4F" w:rsidRDefault="006B7556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556" w:rsidRPr="00DF0140" w:rsidRDefault="006B7556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13E8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926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 ли</w:t>
            </w:r>
            <w:r w:rsidR="00721F52" w:rsidRPr="006926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лицом </w:t>
            </w:r>
            <w:r w:rsidRPr="006926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реагирования сил обеспечения транспортной без</w:t>
            </w:r>
            <w:r w:rsidR="006926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Pr="006926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подготовку к совершению или сов</w:t>
            </w:r>
            <w:r w:rsidR="006C49F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ершение</w:t>
            </w:r>
            <w:r w:rsidR="006926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АНВ</w:t>
            </w:r>
            <w:r w:rsidRPr="006926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B96D4F" w:rsidRDefault="00F13E84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седьмой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E533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335" w:rsidRPr="00DF0140" w:rsidRDefault="00FE5335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335" w:rsidRDefault="00FE5335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Утвержден ли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порядок доведения до сил обеспечения транспортной без</w:t>
            </w:r>
            <w:r w:rsid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P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информации об изменении уровней безопасности, а также реагирования на такую информацию?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335" w:rsidRPr="00B96D4F" w:rsidRDefault="006D2F7E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восьмой</w:t>
            </w:r>
            <w:r w:rsidR="00FE5335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335" w:rsidRPr="00DF0140" w:rsidRDefault="00FE5335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13E8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 ли</w:t>
            </w:r>
            <w:r w:rsidR="00721F52" w:rsidRP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69068B" w:rsidRP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взаимодействия между силами обеспечения транспортной без</w:t>
            </w:r>
            <w:r w:rsid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P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силами обеспечения транспортной безопасн</w:t>
            </w:r>
            <w:r w:rsid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ости других ТС</w:t>
            </w:r>
            <w:r w:rsidR="00E64A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ОТИ</w:t>
            </w:r>
            <w:r w:rsidRPr="00F83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с которыми имеется технологическое взаимодействие, в том числе при организации досмотра, дополнительного досмотра и повторного досмотра?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B96D4F" w:rsidRDefault="00F13E84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девятый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E84" w:rsidRPr="00DF0140" w:rsidRDefault="00F13E84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D2F7E" w:rsidRPr="00DF0140" w:rsidTr="006D2F7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F0140" w:rsidRDefault="006D2F7E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F0140" w:rsidRDefault="006D2F7E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32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Утвержден ли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F432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порядок (схема) информирования о непосредственных, прямых </w:t>
            </w:r>
            <w:r w:rsidR="00014A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угрозах и фактах совершения АНВ </w:t>
            </w:r>
            <w:r w:rsidR="00014ACC" w:rsidRPr="00F432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Федерального дорожного агентства</w:t>
            </w:r>
            <w:r w:rsidR="00014A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014ACC" w:rsidRPr="00F432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уполномоченных подразделений органов Федеральной службы безопасности Российской Федерации</w:t>
            </w:r>
            <w:r w:rsidR="00014A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014ACC" w:rsidRPr="00F432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органов внутренних дел</w:t>
            </w:r>
            <w:r w:rsidR="00014A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Российской Федерации, </w:t>
            </w:r>
            <w:r w:rsidR="00014ACC" w:rsidRPr="00F4325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Федеральной службы по надзору в сфере транспорта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B96D4F" w:rsidRDefault="006D2F7E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десятый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F0140" w:rsidRDefault="006D2F7E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D2F7E" w:rsidRPr="00DF0140" w:rsidTr="006D2F7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F0140" w:rsidRDefault="006D2F7E" w:rsidP="007268FC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F0140" w:rsidRDefault="009F3274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Утверждены</w:t>
            </w:r>
            <w:r w:rsidR="006D2F7E" w:rsidRPr="00EB48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6D2F7E" w:rsidRPr="00EB48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границах зоны транспортной безопасности </w:t>
            </w:r>
            <w:r w:rsidR="006D2F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ТС </w:t>
            </w:r>
            <w:r w:rsidR="006D2F7E" w:rsidRPr="00EB48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или ее частей</w:t>
            </w:r>
            <w:proofErr w:type="gramStart"/>
            <w:r w:rsidR="006D2F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  <w:r w:rsidR="006D2F7E" w:rsidRPr="00EB48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B96D4F" w:rsidRDefault="006D2F7E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одиннадцатый подпункта 9 пункта 7 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F0140" w:rsidRDefault="006D2F7E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D2F7E" w:rsidRPr="00DF0140" w:rsidTr="006D2F7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6875BA" w:rsidRDefault="006D2F7E" w:rsidP="009F3274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875B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 w:rsidR="009F32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  <w:r w:rsidRPr="006875B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EB488A" w:rsidRDefault="006D2F7E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B48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схема размещения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B96D4F" w:rsidRDefault="006D2F7E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F0140" w:rsidRDefault="006D2F7E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D2F7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6875BA" w:rsidRDefault="006D2F7E" w:rsidP="009F3274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875B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 w:rsidR="009F32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  <w:r w:rsidRPr="006875B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EB488A" w:rsidRDefault="006D2F7E" w:rsidP="00F13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B48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 оснащения постов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B96D4F" w:rsidRDefault="006D2F7E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F0140" w:rsidRDefault="006D2F7E" w:rsidP="00F13E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D2F7E" w:rsidRPr="00DF0140" w:rsidTr="006D2F7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014ACC" w:rsidRDefault="006D2F7E" w:rsidP="00F13E84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13E23" w:rsidRDefault="006D2F7E" w:rsidP="00014A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F07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Разработан ли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EF07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порядок передачи  выявленных лиц, </w:t>
            </w:r>
            <w:r w:rsidRPr="00EF079E">
              <w:rPr>
                <w:rFonts w:ascii="Times New Roman" w:hAnsi="Times New Roman" w:cs="Times New Roman"/>
                <w:sz w:val="20"/>
                <w:szCs w:val="20"/>
              </w:rPr>
              <w:t>совершивших или подготавливающих совершение АНВ</w:t>
            </w:r>
            <w:r w:rsidRPr="00EF07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уполномоченным представителям</w:t>
            </w:r>
            <w:r w:rsidR="00014A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4ACC" w:rsidRPr="00EF07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подразделений органов Федеральной службы безопасности Российской Федерации</w:t>
            </w:r>
            <w:r w:rsidR="00014A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014ACC" w:rsidRPr="00EF07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подразделений органов внутренних</w:t>
            </w:r>
            <w:r w:rsidR="00014A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дел?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B96D4F" w:rsidRDefault="006D2F7E" w:rsidP="00F13E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двенадцатый 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2F7E" w:rsidRPr="00DF0140" w:rsidRDefault="006D2F7E" w:rsidP="00F13E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B689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C20484" w:rsidRDefault="007B6895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F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Разработан ли</w:t>
            </w:r>
            <w:r w:rsidR="00721F52" w:rsidRPr="00710F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69068B" w:rsidRPr="00710F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0F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порядок передачи уполномоченным представителям </w:t>
            </w:r>
            <w:proofErr w:type="gramStart"/>
            <w:r w:rsidRPr="00710F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подразделений органов Федеральной службы безопасности Российской Федерации</w:t>
            </w:r>
            <w:proofErr w:type="gramEnd"/>
            <w:r w:rsidRPr="00710F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органов внутренних дел идентифицированных оружия, боеприпасов, взрывчатых вещест</w:t>
            </w:r>
            <w:r w:rsidR="00721F52" w:rsidRPr="00710F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DA4EA4" w:rsidRPr="00710F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 отсутствии законных оснований на их хранение и ношение</w:t>
            </w:r>
            <w:r w:rsidRPr="00710F6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B96D4F" w:rsidRDefault="007B6895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двенадцатый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B689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23E8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Утверждена ли</w:t>
            </w:r>
            <w:r w:rsidR="00721F52" w:rsidRPr="00523E8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69068B" w:rsidRPr="00523E8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3E8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схема размещения технических систем и средств д</w:t>
            </w:r>
            <w:r w:rsidR="00523E8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осмотра на ТС</w:t>
            </w:r>
            <w:r w:rsidRPr="00523E8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r w:rsidRPr="00523E8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выявления предметов и веществ, которые запрещены или ограничены для перемещения?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B96D4F" w:rsidRDefault="007B6895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абзац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тринадцатый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подпункта 9 пункта 7 Требований по обеспечению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B689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323F4B" w:rsidRDefault="007B6895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Утверждено ли</w:t>
            </w:r>
            <w:r w:rsidR="00721F52"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юридическим лицом </w:t>
            </w:r>
            <w:r w:rsidR="0069068B" w:rsidRPr="00F402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индивидуальным предпринимателем</w:t>
            </w:r>
            <w:r w:rsidR="0069068B"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Положение (инструкция) о пропускном</w:t>
            </w:r>
            <w:r w:rsid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режиме на ТС</w:t>
            </w:r>
            <w:r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B96D4F" w:rsidRDefault="007B6895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четырнадцатый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B689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 ли</w:t>
            </w:r>
            <w:r w:rsidR="00721F52"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юридическим лицом</w:t>
            </w:r>
            <w:r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9068B" w:rsidRPr="00F402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индивидуальным предпринимателем</w:t>
            </w:r>
            <w:r w:rsidR="0069068B"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порядок допуска физических лиц, </w:t>
            </w:r>
            <w:r w:rsidR="00F608E5"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находящихся при них вещей</w:t>
            </w:r>
            <w:r w:rsidR="0005628E"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перемещаемых грузов в зо</w:t>
            </w:r>
            <w:r w:rsid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ну транспортной безопасности ТС</w:t>
            </w:r>
            <w:r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ее ча</w:t>
            </w:r>
            <w:r w:rsidR="0000185A"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</w:t>
            </w:r>
            <w:r w:rsidR="00721F52"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F4028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B96D4F" w:rsidRDefault="007B6895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пятнадцатый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подпункта 9 пункта 7 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A0B5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DF0140" w:rsidRDefault="001A0B54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072CD9" w:rsidRDefault="001A0B54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Утвержден ли проверяемым юридическим лицом </w:t>
            </w:r>
            <w:r w:rsidRPr="00072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индивидуальным предпринимателем</w:t>
            </w: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порядок: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B96D4F" w:rsidRDefault="001A0B54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6D2F7E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шестнадцатый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DF0140" w:rsidRDefault="001A0B54" w:rsidP="007B68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A0B5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DF0140" w:rsidRDefault="009F3274" w:rsidP="00FE5335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44</w:t>
            </w:r>
            <w:r w:rsidR="001A0B54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072CD9" w:rsidRDefault="001A0B54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обнаружения, включая выявление, распознавание и идентификацию, предметов и веществ, которые запрещены или ограничены для перемещения?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B96D4F" w:rsidRDefault="001A0B54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DF0140" w:rsidRDefault="001A0B54" w:rsidP="007B68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A0B5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DF0140" w:rsidRDefault="009F3274" w:rsidP="00FE5335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44</w:t>
            </w:r>
            <w:r w:rsidR="001A0B54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072CD9" w:rsidRDefault="001A0B54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действий сил обеспечения транспортной безопасности ТС при обнаружении предметов и веществ, которые запрещены или ограничены для перемещения?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B96D4F" w:rsidRDefault="001A0B54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B54" w:rsidRPr="00DF0140" w:rsidRDefault="001A0B54" w:rsidP="007B68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B689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072CD9" w:rsidRDefault="00721F52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 л</w:t>
            </w:r>
            <w:r w:rsidR="00CB1D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1A0B54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B6895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порядок передачи данных </w:t>
            </w:r>
            <w:r w:rsidR="007B6895" w:rsidRPr="00072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B96D4F" w:rsidRDefault="007B6895" w:rsidP="007B68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FF688D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семнадцатый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689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072CD9" w:rsidRDefault="007B6895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 ли</w:t>
            </w:r>
            <w:r w:rsidR="00721F52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1A0B54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A5615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перечень</w:t>
            </w: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технических средств обеспечения транспортной без</w:t>
            </w:r>
            <w:r w:rsidR="00721F52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</w:t>
            </w:r>
            <w:r w:rsid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B96D4F" w:rsidRDefault="007B6895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347866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восемнадцатый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A561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615" w:rsidRPr="00DF0140" w:rsidRDefault="002A5615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615" w:rsidRPr="00072CD9" w:rsidRDefault="002A5615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 ли</w:t>
            </w:r>
            <w:r w:rsidR="00721F52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1A0B54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эксплуатации (функционирования) технических средств обеспечения транспортной безопасности Т</w:t>
            </w:r>
            <w:r w:rsidR="00721F52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="00721F52"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72CD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615" w:rsidRPr="00B96D4F" w:rsidRDefault="002A5615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347866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восемнадцатый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подпункта 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615" w:rsidRPr="00DF0140" w:rsidRDefault="002A5615" w:rsidP="007B68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47866" w:rsidRPr="00DF0140" w:rsidTr="003478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6" w:rsidRPr="00DF0140" w:rsidRDefault="00347866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66" w:rsidRPr="00072CD9" w:rsidRDefault="00347866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CD9"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Обеспечивается ли проверяемым </w:t>
            </w:r>
            <w:r w:rsidR="00E51DDE">
              <w:rPr>
                <w:rFonts w:ascii="Times New Roman" w:hAnsi="Times New Roman" w:cs="Times New Roman"/>
                <w:sz w:val="20"/>
                <w:szCs w:val="20"/>
              </w:rPr>
              <w:t xml:space="preserve">лицом </w:t>
            </w:r>
            <w:r w:rsidRPr="00072CD9">
              <w:rPr>
                <w:rFonts w:ascii="Times New Roman" w:hAnsi="Times New Roman" w:cs="Times New Roman"/>
                <w:sz w:val="20"/>
                <w:szCs w:val="20"/>
              </w:rPr>
              <w:t>передача данных (на съемных носителях) с технических средств обеспечен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транспортной безопасности ТС</w:t>
            </w:r>
            <w:r w:rsidRPr="00072CD9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твии с порядком передачи данных </w:t>
            </w:r>
            <w:r w:rsidRPr="00072CD9">
              <w:rPr>
                <w:rFonts w:ascii="Times New Roman" w:hAnsi="Times New Roman" w:cs="Times New Roman"/>
                <w:sz w:val="20"/>
                <w:szCs w:val="20"/>
              </w:rPr>
              <w:t>уполномоченным подразделениям</w:t>
            </w:r>
            <w:r w:rsidR="00014ACC">
              <w:rPr>
                <w:rFonts w:ascii="Times New Roman" w:hAnsi="Times New Roman" w:cs="Times New Roman"/>
                <w:sz w:val="20"/>
                <w:szCs w:val="20"/>
              </w:rPr>
              <w:t xml:space="preserve"> органов  Федеральной службы</w:t>
            </w:r>
            <w:r w:rsidR="00014ACC" w:rsidRPr="00072CD9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 Российской Федерации</w:t>
            </w:r>
            <w:r w:rsidR="00014ACC">
              <w:rPr>
                <w:rFonts w:ascii="Times New Roman" w:hAnsi="Times New Roman" w:cs="Times New Roman"/>
                <w:sz w:val="20"/>
                <w:szCs w:val="20"/>
              </w:rPr>
              <w:t>,  внутренних дел Российской Федерации,  Федеральной службы</w:t>
            </w:r>
            <w:r w:rsidR="00014ACC" w:rsidRPr="00072CD9">
              <w:rPr>
                <w:rFonts w:ascii="Times New Roman" w:hAnsi="Times New Roman" w:cs="Times New Roman"/>
                <w:sz w:val="20"/>
                <w:szCs w:val="20"/>
              </w:rPr>
              <w:t xml:space="preserve"> по надзо</w:t>
            </w:r>
            <w:r w:rsidR="00014ACC">
              <w:rPr>
                <w:rFonts w:ascii="Times New Roman" w:hAnsi="Times New Roman" w:cs="Times New Roman"/>
                <w:sz w:val="20"/>
                <w:szCs w:val="20"/>
              </w:rPr>
              <w:t>ру в сфере транспорта?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866" w:rsidRPr="00B96D4F" w:rsidRDefault="00347866" w:rsidP="007B689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10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866" w:rsidRPr="00DF0140" w:rsidRDefault="00347866" w:rsidP="007B68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B6895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2D20BD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D20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Имеются ли документы, подтверждающие п</w:t>
            </w:r>
            <w:r w:rsidR="007B6895" w:rsidRPr="002D20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</w:t>
            </w:r>
            <w:r w:rsidRPr="002D20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ведение проверки </w:t>
            </w:r>
            <w:r w:rsidR="002F3176" w:rsidRPr="002D20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1A0B54" w:rsidRPr="002D20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20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сил</w:t>
            </w:r>
            <w:r w:rsidR="007B6895" w:rsidRPr="002D20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обеспечения трансп</w:t>
            </w:r>
            <w:r w:rsidR="00FA1E08" w:rsidRPr="002D20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ортной безопасности</w:t>
            </w:r>
            <w:r w:rsidR="007B6895" w:rsidRPr="002D20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допуске к работам, непосредственно связанным с обеспечением транспортной безопасности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B96D4F" w:rsidRDefault="007B6895" w:rsidP="007B6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11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895" w:rsidRPr="00DF0140" w:rsidRDefault="007B6895" w:rsidP="007B68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7B689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Обеспечивается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соответствии с Планом ТС по защите от АНВ: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7B6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12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7B68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A365B0" w:rsidRDefault="00575821" w:rsidP="00A365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50</w:t>
            </w:r>
            <w:r w:rsidR="0044703C" w:rsidRPr="00A365B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подготовка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сил обеспечения тра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нспортной безопасности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целях их допуска к работе на должностях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непосредственно связанных с обеспечением транспортной безопасности?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7B6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7B68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A365B0" w:rsidRDefault="00575821" w:rsidP="00575821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50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44703C" w:rsidRPr="00A365B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7B6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аттестация 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 работе на должностях, непосредственно связанных с обеспечением транспортной без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7B6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7B68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4C2A3A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5B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ли  проверяемым </w:t>
            </w:r>
            <w:r w:rsidR="00724C5A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A365B0">
              <w:rPr>
                <w:rFonts w:ascii="Times New Roman" w:hAnsi="Times New Roman" w:cs="Times New Roman"/>
                <w:sz w:val="20"/>
                <w:szCs w:val="20"/>
              </w:rPr>
              <w:t xml:space="preserve"> информирование в наглядной и доступной форме всех фи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зических лиц, находящихся на ТС, </w:t>
            </w:r>
            <w:r w:rsidRPr="00A365B0">
              <w:rPr>
                <w:rFonts w:ascii="Times New Roman" w:hAnsi="Times New Roman" w:cs="Times New Roman"/>
                <w:sz w:val="20"/>
                <w:szCs w:val="20"/>
              </w:rPr>
              <w:t>в части их касающейся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13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A365B0" w:rsidRDefault="0044703C" w:rsidP="009F3274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365B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  <w:r w:rsidR="009F327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Pr="00A365B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A365B0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365B0">
              <w:rPr>
                <w:rFonts w:ascii="Times New Roman" w:hAnsi="Times New Roman" w:cs="Times New Roman"/>
                <w:sz w:val="20"/>
                <w:szCs w:val="20"/>
              </w:rPr>
              <w:t>требованиях</w:t>
            </w:r>
            <w:proofErr w:type="gramEnd"/>
            <w:r w:rsidRPr="00A365B0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Российской Федерации в области обеспечения транспортной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A365B0" w:rsidRDefault="009F3274" w:rsidP="00A365B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51</w:t>
            </w:r>
            <w:r w:rsidR="0044703C" w:rsidRPr="00A365B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A365B0" w:rsidRDefault="0044703C" w:rsidP="00202A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5B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организационно-распорядительных </w:t>
            </w:r>
            <w:proofErr w:type="gramStart"/>
            <w:r w:rsidRPr="00A365B0">
              <w:rPr>
                <w:rFonts w:ascii="Times New Roman" w:hAnsi="Times New Roman" w:cs="Times New Roman"/>
                <w:sz w:val="20"/>
                <w:szCs w:val="20"/>
              </w:rPr>
              <w:t>документах</w:t>
            </w:r>
            <w:proofErr w:type="gramEnd"/>
            <w:r w:rsidRPr="00A365B0">
              <w:rPr>
                <w:rFonts w:ascii="Times New Roman" w:hAnsi="Times New Roman" w:cs="Times New Roman"/>
                <w:sz w:val="20"/>
                <w:szCs w:val="20"/>
              </w:rPr>
              <w:t>, направленных на реализацию мер по обеспечению транспортной безопасности 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87BF8" w:rsidRDefault="0044703C" w:rsidP="00C87BF8">
            <w:pPr>
              <w:pStyle w:val="a4"/>
              <w:numPr>
                <w:ilvl w:val="0"/>
                <w:numId w:val="32"/>
              </w:numPr>
              <w:ind w:left="0" w:firstLine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Информируется</w:t>
            </w:r>
            <w:r w:rsidRPr="00A365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 незамедлительно проверяемым юридическим лицом </w:t>
            </w:r>
            <w:r w:rsidRPr="00A36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индивидуальным предпринимателем</w:t>
            </w:r>
            <w:r w:rsidRPr="00A365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Федеральное дорожное агентство 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15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87BF8" w:rsidRDefault="009F3274" w:rsidP="00C87BF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52</w:t>
            </w:r>
            <w:r w:rsidR="0044703C" w:rsidRPr="00C87BF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A365B0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5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переходе</w:t>
            </w:r>
            <w:proofErr w:type="gramEnd"/>
            <w:r w:rsidRPr="00A365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права собств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енности на ТС</w:t>
            </w:r>
            <w:r w:rsidRPr="00A365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переходе права его использования на ином законном основании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87BF8" w:rsidRDefault="009F3274" w:rsidP="00C87BF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52</w:t>
            </w:r>
            <w:r w:rsidR="0044703C" w:rsidRPr="00C87BF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A365B0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365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планируемых изменениях</w:t>
            </w:r>
            <w:r w:rsidR="009F3274">
              <w:t xml:space="preserve"> </w:t>
            </w:r>
            <w:r w:rsidR="009F3274" w:rsidRPr="009F32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конструктивных или технических элементов, технологических процессов</w:t>
            </w:r>
            <w:proofErr w:type="gramStart"/>
            <w:r w:rsidR="009F32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365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365B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приводящих к изменению установленной категории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016CE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87BF8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F8">
              <w:rPr>
                <w:rFonts w:ascii="Times New Roman" w:eastAsia="Calibri" w:hAnsi="Times New Roman" w:cs="Times New Roman"/>
                <w:sz w:val="20"/>
              </w:rPr>
              <w:t>Обеспечено ли</w:t>
            </w: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16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F22EAF" w:rsidRDefault="00517801" w:rsidP="00016CE3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53</w:t>
            </w:r>
            <w:r w:rsidR="0044703C" w:rsidRPr="00F22EA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87BF8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допо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лнительной оценки уязвимости ТС</w:t>
            </w: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F22EAF" w:rsidRDefault="00517801" w:rsidP="00016CE3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53</w:t>
            </w:r>
            <w:r w:rsidR="0044703C" w:rsidRPr="00F22EA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87BF8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утверждение в устан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овленном порядке</w:t>
            </w: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результатов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дополнительной оценки уязвимости ТС</w:t>
            </w: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016CE3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1747BF" w:rsidRDefault="0044703C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Обеспечено ли внесение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17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C3D6A" w:rsidRDefault="00517801" w:rsidP="007C510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54</w:t>
            </w:r>
            <w:r w:rsidR="0044703C" w:rsidRPr="00CC3D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87BF8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внесение </w:t>
            </w: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изменен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ий в план ТС</w:t>
            </w: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в том числе внесение изменений по результатам дополнительно проведенной оценки 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язвимости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C3D6A" w:rsidRDefault="00517801" w:rsidP="007C510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54</w:t>
            </w:r>
            <w:r w:rsidR="0044703C" w:rsidRPr="00CC3D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C87BF8" w:rsidRDefault="0044703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87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представление на утверждение в Федеральное дорожное агентство?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7C510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B91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C3D6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Спланировано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CC3D6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информирование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незамедлительно </w:t>
            </w:r>
            <w:r w:rsidRPr="00CC3D6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 угрозах совершения и (или) о сов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ершении АНВ</w:t>
            </w:r>
            <w:r w:rsidR="00B91304" w:rsidRPr="00CC3D6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Федерального дорожного агентства</w:t>
            </w:r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="00B91304" w:rsidRPr="00CC3D6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уполномоченных подразделений органов Федеральной службы бе</w:t>
            </w:r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зопасности Российской Федерации, </w:t>
            </w:r>
            <w:r w:rsidR="00B91304" w:rsidRPr="00CC3D6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органов внутренних дел</w:t>
            </w:r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Российской Федерации, </w:t>
            </w:r>
            <w:r w:rsidR="00B91304" w:rsidRPr="00CC3D6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органов Федеральной службы по надзору в сфере транспорта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18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A12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Реализованы ли</w:t>
            </w:r>
            <w:r w:rsidR="00960F0E" w:rsidRPr="001A12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F77E61" w:rsidRPr="001A12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12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предусмотренные планом ТС дополнительные меры при изменении уровня безопасности в срок, не превышающий 3 часов с </w:t>
            </w:r>
            <w:r w:rsidRPr="001A12FA">
              <w:rPr>
                <w:rFonts w:ascii="Times New Roman" w:hAnsi="Times New Roman" w:cs="Times New Roman"/>
                <w:sz w:val="20"/>
                <w:szCs w:val="20"/>
              </w:rPr>
              <w:t>момента получения сообщения об изменении степени угрозы совершения АНВ</w:t>
            </w:r>
            <w:r w:rsidRPr="001A12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19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Объявляется ли </w:t>
            </w:r>
            <w:r w:rsidR="00517801" w:rsidRPr="0051780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517801" w:rsidRPr="0051780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1780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незамедлительно </w:t>
            </w:r>
            <w:r w:rsid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уровень безопасности ТС</w:t>
            </w:r>
            <w:r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основании решения об изменении степени угрозы совершени</w:t>
            </w:r>
            <w:r w:rsid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 АНВ</w:t>
            </w:r>
            <w:r w:rsidR="00BF3BF2"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20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Осуществляется </w:t>
            </w:r>
            <w:r w:rsidR="009A015D"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ли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F77E61"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незамедлительно информирование</w:t>
            </w:r>
            <w:r w:rsidR="00147463"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нарушителях и материально-технических объектах в случае выявления связи этих лиц и объектов с подготовкой к</w:t>
            </w:r>
            <w:r w:rsid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совершению или совершением АНВ: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35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70C7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7B" w:rsidRPr="00770C7B" w:rsidRDefault="00770C7B" w:rsidP="00517801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70C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  <w:r w:rsidR="0051780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  <w:r w:rsidRPr="00770C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7B" w:rsidRPr="00147463" w:rsidRDefault="00770C7B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уполномоченных представителей </w:t>
            </w:r>
            <w:proofErr w:type="gramStart"/>
            <w:r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подразделений органов Федеральной службы безопасности Российской Федерации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0C7B" w:rsidRPr="00B96D4F" w:rsidRDefault="00770C7B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7B" w:rsidRPr="00DF0140" w:rsidRDefault="00770C7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70C7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7B" w:rsidRPr="00770C7B" w:rsidRDefault="00517801" w:rsidP="007C510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58</w:t>
            </w:r>
            <w:r w:rsidR="00770C7B" w:rsidRPr="00770C7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7B" w:rsidRPr="00147463" w:rsidRDefault="00770C7B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уполномоченных представителей </w:t>
            </w:r>
            <w:r w:rsidRPr="001474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органов внутренних дел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7B" w:rsidRPr="00B96D4F" w:rsidRDefault="00770C7B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C7B" w:rsidRPr="00DF0140" w:rsidRDefault="00770C7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703C" w:rsidRPr="00DF0140" w:rsidTr="0044703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70C7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Передаются ли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770C7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нарушители, идентифицированные оружие, боеприпасы, патроны к оружию, взрывчатые вещества и взрывные устройства, ядовитые или радиоактивные вещества уполномоченным представителям </w:t>
            </w:r>
            <w:proofErr w:type="gramStart"/>
            <w:r w:rsidRPr="00770C7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подразделений органов</w:t>
            </w:r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91304" w:rsidRPr="00770C7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Федеральной службы безопасности Российской Фе</w:t>
            </w:r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дерации</w:t>
            </w:r>
            <w:proofErr w:type="gramEnd"/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B91304" w:rsidRPr="00770C7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внутренних дел</w:t>
            </w:r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Российской Федерации?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B96D4F" w:rsidRDefault="004470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36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703C" w:rsidRPr="00DF0140" w:rsidRDefault="0044703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spacing w:after="160" w:line="259" w:lineRule="auto"/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F44FA3">
            <w:pPr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 w:rsidRPr="0068637D">
              <w:rPr>
                <w:rFonts w:ascii="Times New Roman" w:eastAsia="Calibri" w:hAnsi="Times New Roman" w:cs="Times New Roman"/>
                <w:sz w:val="20"/>
              </w:rPr>
              <w:t xml:space="preserve">Предоставлены ли </w:t>
            </w:r>
            <w:r w:rsidR="00710750" w:rsidRPr="0068637D">
              <w:rPr>
                <w:rFonts w:ascii="Times New Roman" w:eastAsia="Calibri" w:hAnsi="Times New Roman" w:cs="Times New Roman"/>
                <w:sz w:val="20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</w:rPr>
              <w:t>лицом</w:t>
            </w:r>
            <w:r w:rsidR="00F77E61" w:rsidRPr="0068637D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68637D">
              <w:rPr>
                <w:rFonts w:ascii="Times New Roman" w:eastAsia="Calibri" w:hAnsi="Times New Roman" w:cs="Times New Roman"/>
                <w:sz w:val="20"/>
              </w:rPr>
              <w:t>сертификаты соответствия на технические средства обеспечения транспортной безопасности (системы и средства сигнализации, контроля доступа, досмотра, видеонаблюдения, интеллектуального видеонаблюдения, аудиозаписи, видеозаписи, связи, оповещения, сбора, обработки, приема и передачи информации)?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1 Правил, утвержденных постановлением Правительства Российской Федерации от 26.09.2016      № 969 «</w:t>
            </w:r>
            <w:r w:rsidRPr="00B96D4F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требований к функциональным свойствам технических средств обеспечения транспортной безопасности </w:t>
            </w:r>
            <w:r w:rsidR="0068637D" w:rsidRPr="00B96D4F"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B96D4F">
              <w:rPr>
                <w:rFonts w:ascii="Times New Roman" w:hAnsi="Times New Roman" w:cs="Times New Roman"/>
                <w:sz w:val="20"/>
                <w:szCs w:val="20"/>
              </w:rPr>
              <w:t>равил обязательной сертификации технических средств обеспечения транспортной безопасности»</w:t>
            </w:r>
            <w:r w:rsidRPr="00B96D4F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5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E74B91">
        <w:tc>
          <w:tcPr>
            <w:tcW w:w="10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96D4F">
              <w:rPr>
                <w:b/>
                <w:bCs/>
                <w:sz w:val="20"/>
                <w:szCs w:val="20"/>
              </w:rPr>
              <w:t>Выполнение мероприятий по обеспечению транспортной безопасности</w:t>
            </w: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7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Реализован ли </w:t>
            </w:r>
            <w:r w:rsidR="00F44FA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F77E61" w:rsidRPr="00A807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807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План ТС поэтапно в предусмотренные планом сроки?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7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73B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Соблюдается ли </w:t>
            </w:r>
            <w:r w:rsidR="0094353A" w:rsidRPr="00273B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F77E61" w:rsidRPr="00273B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73B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порядок обращения со сведениями о результатах проведенной оценки уязвимости, которые являются информацией ограниченного доступа?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8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83DDF" w:rsidRPr="00DF0140" w:rsidTr="00283D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DF0140" w:rsidRDefault="00283DDF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DF0140" w:rsidRDefault="00283DDF" w:rsidP="00E51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73B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Обеспечивается ли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273B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передача данных (на съемных носителях) с технических средств обеспечения транспортной безопасности ТС</w:t>
            </w:r>
            <w:r w:rsidR="00B91304" w:rsidRPr="00273B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уполномоченным подразделениям органов Федеральной службы безопасности Российской Федерации</w:t>
            </w:r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B91304" w:rsidRPr="00273B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органов внутренних дел</w:t>
            </w:r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Российской Федерации и </w:t>
            </w:r>
            <w:r w:rsidR="00B91304" w:rsidRPr="00273BE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Федеральной службы по надзору в сфере транспорта</w:t>
            </w:r>
            <w:r w:rsidR="00B913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B96D4F" w:rsidRDefault="00283DDF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10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DF0140" w:rsidRDefault="00283DDF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="00331B67" w:rsidRPr="0031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юридическим лицом </w:t>
            </w:r>
            <w:r w:rsidR="00F77E61" w:rsidRPr="0031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r w:rsidR="00F77E61" w:rsidRPr="003172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индивидуальным предпринимателем</w:t>
            </w:r>
            <w:r w:rsidR="00F77E61" w:rsidRPr="0031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информирование в наглядной и доступной форме всех физических лиц, находящихся на ТС, о требованиях законодательства Российской Федерации в области обеспечения транспортной безопасности?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подпункт 13 пункта 7 Требований по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DB44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7241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Проводятся 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31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учения и тренировки: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14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DB44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724188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65.1.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3172CC" w:rsidRDefault="00DB44DF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31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амостоятельно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B44DF" w:rsidRPr="00DF0140" w:rsidTr="00DB44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724188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65.2.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3172CC" w:rsidRDefault="00DB44DF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172C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 участием представителей федеральных органов исполнительной власти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DA2D48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2D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Созданы ли</w:t>
            </w:r>
            <w:r w:rsidR="000815C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FE07C4" w:rsidRPr="00DA2D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 w:rsidRPr="00DA2D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оснащенные пункты управления обеспечением транспортной безопасности в соответствии с утвержденным планом ТС?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21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83DDF" w:rsidRPr="00DF0140" w:rsidTr="00283D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DF0140" w:rsidRDefault="00283DDF" w:rsidP="00B96D4F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DF0140" w:rsidRDefault="00283DDF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Установлены ли</w:t>
            </w:r>
            <w:r w:rsidRPr="00DA2D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DA2D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границы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ТС:</w:t>
            </w:r>
            <w:r w:rsidRPr="00DA2D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B96D4F" w:rsidRDefault="00283D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первый подпункта 22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DF0140" w:rsidRDefault="00283DDF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83DDF" w:rsidRPr="00DF0140" w:rsidTr="00283D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AE5852" w:rsidRDefault="00517801" w:rsidP="002D7DC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67</w:t>
            </w:r>
            <w:r w:rsidR="00283DDF" w:rsidRPr="00AE58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Default="00283DDF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A2D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перевозочного сектора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B96D4F" w:rsidRDefault="00283D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DF0140" w:rsidRDefault="00283DDF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83D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AE5852" w:rsidRDefault="00517801" w:rsidP="002D7DC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67</w:t>
            </w:r>
            <w:r w:rsidR="00283DDF" w:rsidRPr="00AE58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Default="00283DDF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критических элементов?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B96D4F" w:rsidRDefault="00283D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DDF" w:rsidRPr="00DF0140" w:rsidRDefault="00283DDF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2D7DC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37220A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E58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Установлены ли </w:t>
            </w:r>
            <w:r w:rsidR="000815C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FE07C4" w:rsidRPr="00AE58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58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границы технологическог</w:t>
            </w:r>
            <w:r w:rsid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сектора ТС</w:t>
            </w:r>
            <w:r w:rsidRPr="00AE58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второй подпункта 22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2D7DC5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Изменены ли</w:t>
            </w:r>
            <w:r w:rsidRP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случае необходимости границы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ТС</w:t>
            </w:r>
            <w:r w:rsidRP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23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517801" w:rsidP="00FE07C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69</w:t>
            </w:r>
            <w:r w:rsidR="00436A7C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F91228" w:rsidRDefault="00436A7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перевозочного сектора?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E07C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7C4" w:rsidRPr="00DF0140" w:rsidRDefault="00517801" w:rsidP="00FE07C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69</w:t>
            </w:r>
            <w:r w:rsidR="00FE07C4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7C4" w:rsidRPr="00F91228" w:rsidRDefault="00FE07C4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технологическог</w:t>
            </w:r>
            <w:r w:rsidR="00F91228" w:rsidRP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сектора</w:t>
            </w:r>
            <w:r w:rsidRP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07C4" w:rsidRPr="00B96D4F" w:rsidRDefault="00FE07C4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7C4" w:rsidRPr="00DF0140" w:rsidRDefault="00FE07C4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E07C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7C4" w:rsidRPr="00DF0140" w:rsidRDefault="00517801" w:rsidP="00FE07C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69</w:t>
            </w:r>
            <w:r w:rsidR="00FE07C4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7C4" w:rsidRPr="00F91228" w:rsidRDefault="00F91228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критических элементов</w:t>
            </w:r>
            <w:r w:rsidR="00FE07C4" w:rsidRPr="00F91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7C4" w:rsidRPr="00B96D4F" w:rsidRDefault="00FE07C4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7C4" w:rsidRPr="00DF0140" w:rsidRDefault="00FE07C4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236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Организован 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B236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пропускной режим на ТС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 реализации мер обеспечения транспортной безопасности ТС</w:t>
            </w:r>
            <w:r w:rsidRPr="00B236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соответствии </w:t>
            </w:r>
            <w:proofErr w:type="gramStart"/>
            <w:r w:rsidRPr="00B236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24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236A9" w:rsidRDefault="00517801" w:rsidP="002D7DC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70</w:t>
            </w:r>
            <w:r w:rsidR="00436A7C" w:rsidRPr="00B236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236A9" w:rsidRDefault="00436A7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236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организационно-распорядительными до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кументами СТИ?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236A9" w:rsidRDefault="00517801" w:rsidP="002D7DC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70</w:t>
            </w:r>
            <w:r w:rsidR="00436A7C" w:rsidRPr="00B236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236A9" w:rsidRDefault="00436A7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утвержденным планом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 ли</w:t>
            </w:r>
            <w:r w:rsidRPr="00B236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B236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случае технологического взаимодействия ОТИ и ТС проведение уполномоченными лицами из числа сил обеспечения транспортной без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</w:t>
            </w:r>
            <w:r w:rsidRPr="00B236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</w:t>
            </w:r>
            <w:r w:rsidRPr="00B236A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соответствии с правилами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проведения: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25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517801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  <w:r w:rsidR="00517801">
              <w:rPr>
                <w:rFonts w:eastAsia="Calibri"/>
                <w:bCs/>
                <w:sz w:val="20"/>
                <w:szCs w:val="20"/>
              </w:rPr>
              <w:t>1</w:t>
            </w:r>
            <w:r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402B33" w:rsidRDefault="00436A7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B159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9076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DF0140" w:rsidRDefault="00517801" w:rsidP="000C05B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71</w:t>
            </w:r>
            <w:r w:rsidR="0059076B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6432B7" w:rsidRDefault="0059076B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432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B96D4F" w:rsidRDefault="0059076B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DF0140" w:rsidRDefault="0059076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9076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DF0140" w:rsidRDefault="00517801" w:rsidP="000C05B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71</w:t>
            </w:r>
            <w:r w:rsidR="0059076B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6432B7" w:rsidRDefault="0059076B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432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B96D4F" w:rsidRDefault="0059076B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DF0140" w:rsidRDefault="0059076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9076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DF0140" w:rsidRDefault="00517801" w:rsidP="000C05B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71</w:t>
            </w:r>
            <w:r w:rsidR="0059076B">
              <w:rPr>
                <w:rFonts w:eastAsia="Calibri"/>
                <w:bCs/>
                <w:sz w:val="20"/>
                <w:szCs w:val="20"/>
              </w:rPr>
              <w:t>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6432B7" w:rsidRDefault="0059076B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432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наблюдения?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B96D4F" w:rsidRDefault="0059076B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DF0140" w:rsidRDefault="0059076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9076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Default="00517801" w:rsidP="000C05B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71.5</w:t>
            </w:r>
            <w:r w:rsidR="0059076B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6432B7" w:rsidRDefault="0059076B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432B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собеседования?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B96D4F" w:rsidRDefault="0059076B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76B" w:rsidRPr="00DF0140" w:rsidRDefault="0059076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9AD" w:rsidRPr="00DF0140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Проводится ли</w:t>
            </w:r>
            <w:r w:rsidRPr="00FB63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FB6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контрольно-пропускных</w:t>
            </w:r>
            <w:r w:rsidR="00E51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пунктах (далее – КПП), постах: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4 Правил проведения досмотра, дополнительного досмотра, повторного досмотра в целях обеспечения транспортной безопасности, утвержденных</w:t>
            </w:r>
            <w:r w:rsidRPr="00B96D4F">
              <w:rPr>
                <w:rFonts w:ascii="Times New Roman" w:eastAsia="Calibri" w:hAnsi="Times New Roman" w:cs="Times New Roman"/>
              </w:rPr>
              <w:t xml:space="preserve"> </w:t>
            </w:r>
            <w:r w:rsidRPr="00B96D4F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риказом Минтранса России от 23.07.2015 № 227  (далее –  Правила проведения досмотра</w:t>
            </w:r>
            <w:proofErr w:type="gramStart"/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96D4F">
              <w:rPr>
                <w:rStyle w:val="af5"/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footnoteReference w:id="6"/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517801" w:rsidP="00402B3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72</w:t>
            </w:r>
            <w:r w:rsidR="00436A7C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FB6312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02B33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DF0140" w:rsidRDefault="00517801" w:rsidP="00402B3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72</w:t>
            </w:r>
            <w:r w:rsidR="00402B33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FB6312" w:rsidRDefault="00402B33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B96D4F" w:rsidRDefault="00402B33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DF0140" w:rsidRDefault="00402B33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02B33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DF0140" w:rsidRDefault="00517801" w:rsidP="00402B3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72</w:t>
            </w:r>
            <w:r w:rsidR="00402B33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FB6312" w:rsidRDefault="00402B33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повторный 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B96D4F" w:rsidRDefault="00402B33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DF0140" w:rsidRDefault="00402B33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Проводятся ли</w:t>
            </w:r>
            <w:r w:rsidRPr="00032CF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032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планами обеспечения транспортной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проверка (сверка) документов в ходе</w:t>
            </w:r>
            <w:r w:rsidRPr="00032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12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F338D" w:rsidRDefault="00517801" w:rsidP="002D7DC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73</w:t>
            </w:r>
            <w:r w:rsidR="00436A7C" w:rsidRPr="00BF33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032CF1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36A7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F338D" w:rsidRDefault="00517801" w:rsidP="002D7DC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73</w:t>
            </w:r>
            <w:r w:rsidR="00436A7C" w:rsidRPr="00BF33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032CF1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36A7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F338D" w:rsidRDefault="00517801" w:rsidP="002D7DC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73</w:t>
            </w:r>
            <w:r w:rsidR="00436A7C" w:rsidRPr="00BF33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032CF1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36A7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F338D" w:rsidRDefault="00517801" w:rsidP="002D7DC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73</w:t>
            </w:r>
            <w:r w:rsidR="00436A7C" w:rsidRPr="00BF33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наблюдения и собеседования??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032CF1" w:rsidP="00E51D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Соблюдаются ли</w:t>
            </w:r>
            <w:r w:rsidR="00331B67" w:rsidRPr="00032CF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E51D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AC4CBC" w:rsidRPr="00032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 w:rsidRPr="00032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пересечения объектами досмотра границ сектора свободного доступа зоны транспортной безопасности, а также их нахождения на его территории транспортной безопасности?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13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FE2E3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</w:t>
            </w:r>
            <w:r w:rsidR="004C2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проверка наличия</w:t>
            </w:r>
            <w:r w:rsidR="004C2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физических лиц</w:t>
            </w:r>
            <w:r w:rsidR="004C2A3A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постоянных пропусков или разовых </w:t>
            </w:r>
            <w:r w:rsidR="004C2A3A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пропусков и документов, удостоверяющих личность, оформленных в установленном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рядке, при пересечении</w:t>
            </w:r>
            <w:r w:rsidR="004C2A3A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сектора зоны транспортной безопасности и</w:t>
            </w:r>
            <w:r w:rsidR="004C2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критического</w:t>
            </w:r>
            <w:r w:rsidR="004C2A3A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элемента </w:t>
            </w:r>
            <w:r w:rsidR="004C2A3A" w:rsidRPr="00DF01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абзац первый пункта 14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FE2E3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Прекращается ли</w:t>
            </w:r>
            <w:r w:rsidRPr="00FE2E3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доступ</w:t>
            </w:r>
            <w:r w:rsidR="004C2A3A" w:rsidRPr="00FE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</w:t>
            </w:r>
            <w:proofErr w:type="gramStart"/>
            <w:r w:rsidR="004C2A3A" w:rsidRPr="00FE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досмотра</w:t>
            </w:r>
            <w:proofErr w:type="gramEnd"/>
            <w:r w:rsidR="004C2A3A" w:rsidRPr="00FE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обнаружении </w:t>
            </w:r>
            <w:r w:rsidR="004C2A3A" w:rsidRPr="00FE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запрещенных или ограниченных для перемещения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едметов и веществ</w:t>
            </w:r>
            <w:r w:rsidR="004C2A3A" w:rsidRPr="00FE2E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пересечения сектора зоны транспортной безопасности или критического элемента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второй пункта 14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2D0CA1" w:rsidRDefault="002D0CA1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Соблюдаются 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0C05B3" w:rsidRPr="002D0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 w:rsidRPr="002D0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пересечения физическими лицами границ перевозочного сектора зоны транспортной безопасности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третий пункта 14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Проверяется 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2D0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наличие у физических лиц на момент проведения досмотра, дополнительного досмотра и повторного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четвертый пункта 14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402B33" w:rsidRDefault="00436A7C" w:rsidP="00517801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2B3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51780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  <w:r w:rsidRPr="00402B3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877E1D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7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постоянных пропусков и документов, удостоверяющих личность? 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02B33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402B33" w:rsidRDefault="00517801" w:rsidP="00402B33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78</w:t>
            </w:r>
            <w:r w:rsidR="00402B33" w:rsidRPr="00402B33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877E1D" w:rsidRDefault="00877E1D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</w:t>
            </w:r>
            <w:r w:rsidR="00402B33" w:rsidRPr="00877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удостоверяющих личность и перевозочных (проездных) документов, посадочных талонов?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B96D4F" w:rsidRDefault="00402B33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B33" w:rsidRPr="00DF0140" w:rsidRDefault="00402B33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877E1D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Проверяется 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402B33" w:rsidRPr="00877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 w:rsidRPr="00877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у физических лиц, запрещенных или ограниченных для перемещения предметов и веществ, включенных в </w:t>
            </w:r>
            <w:hyperlink w:anchor="P498" w:history="1">
              <w:r w:rsidR="004C2A3A" w:rsidRPr="00877E1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Перечни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оружия, взрывчатых веществ и других устройств, предметов и веще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дл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которых установлен запрет на перемещение в зону транспортной безопасности или ее часть</w:t>
            </w:r>
            <w:r w:rsidR="004C2A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пятый пункта 14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551764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 w:rsidR="003F02B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CA3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1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  <w:r w:rsidR="00402B33" w:rsidRPr="003F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1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</w:t>
            </w:r>
            <w:r w:rsidR="004C2A3A" w:rsidRPr="003F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физическими лицами </w:t>
            </w:r>
            <w:r w:rsidR="00F1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пересечении границ перевозочного сектора</w:t>
            </w:r>
            <w:r w:rsidR="00A11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зоны транспортной безопасности ОТИ или ТС</w:t>
            </w:r>
            <w:r w:rsidR="00F156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r:id="rId9" w:history="1">
              <w:r w:rsidR="004C2A3A" w:rsidRPr="003F02B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Требований</w:t>
              </w:r>
            </w:hyperlink>
            <w:r w:rsidR="004C2A3A" w:rsidRPr="003F0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соблюдению транспортной безопасности?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шестой пункта 14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Проверяется ли</w:t>
            </w:r>
            <w:r w:rsidRPr="00A11C0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A11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наличие перевозочного документа и (или) пропуска на данный материальный объект, </w:t>
            </w:r>
            <w:proofErr w:type="gramStart"/>
            <w:r w:rsidRPr="00A11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оформленных</w:t>
            </w:r>
            <w:proofErr w:type="gramEnd"/>
            <w:r w:rsidRPr="00A11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установленном порядке и действительных на момент проведения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первый пункта 15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5427C1" w:rsidRDefault="00517801" w:rsidP="004146D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81</w:t>
            </w:r>
            <w:r w:rsidR="00436A7C" w:rsidRPr="005427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A11C03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5427C1" w:rsidRDefault="00517801" w:rsidP="004146D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81</w:t>
            </w:r>
            <w:r w:rsidR="00436A7C" w:rsidRPr="005427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5427C1" w:rsidRDefault="00517801" w:rsidP="004146D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81</w:t>
            </w:r>
            <w:r w:rsidR="00436A7C" w:rsidRPr="005427C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2B6FE2" w:rsidRDefault="00051C2C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Имеются ли у проверяемого </w:t>
            </w:r>
            <w:r w:rsidR="0087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 </w:t>
            </w:r>
            <w:r w:rsidRPr="002B6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проведение аттестованными работниками подразде</w:t>
            </w:r>
            <w:r w:rsidR="002B6FE2" w:rsidRPr="002B6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транспортной безопасности: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17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3E42BE" w:rsidRDefault="00436A7C" w:rsidP="008957F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E42B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  <w:r w:rsidR="002B6FE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Pr="003E42B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2B6FE2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3E42BE" w:rsidRDefault="002B6FE2" w:rsidP="004146D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</w:t>
            </w:r>
            <w:r w:rsidR="00436A7C" w:rsidRPr="003E42B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2B6FE2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3E42BE" w:rsidRDefault="002B6FE2" w:rsidP="004146DF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</w:t>
            </w:r>
            <w:r w:rsidR="00436A7C" w:rsidRPr="003E42B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2B6FE2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повторный 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Организованы ли </w:t>
            </w:r>
            <w:r w:rsidR="004146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6539BF" w:rsidRPr="00E06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6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и посты на границах зоны транспортной безопасности и (или) ее частей (секторов) 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19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3278E3" w:rsidRDefault="008957F6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Выделено</w:t>
            </w:r>
            <w:r w:rsidR="00436A7C" w:rsidRPr="00327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 w:rsidR="00436A7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436A7C" w:rsidRPr="00327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КПП, постах необходимое для достижения целей досмотра количество: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21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36A7C" w:rsidRPr="00DF0140" w:rsidTr="00436A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0B4337" w:rsidP="006539B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84</w:t>
            </w:r>
            <w:r w:rsidR="00436A7C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3278E3" w:rsidRDefault="00436A7C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B96D4F" w:rsidRDefault="00436A7C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A7C" w:rsidRPr="00DF0140" w:rsidRDefault="00436A7C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539B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DF0140" w:rsidRDefault="000B4337" w:rsidP="006539B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84</w:t>
            </w:r>
            <w:r w:rsidR="006539BF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3278E3" w:rsidRDefault="006539B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работников, осуществляющих наблюдение и собеседование?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B96D4F" w:rsidRDefault="006539B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DF0140" w:rsidRDefault="006539B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B44DF" w:rsidRPr="00DF0140" w:rsidTr="00DB44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Pr="00E32D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КПП, постах информирование физических лиц, следующих либо находящихся на ТС о целях и порядке прохождения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второй пункта 23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B44DF" w:rsidRPr="00DF0140" w:rsidTr="00DB44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E22A1A" w:rsidRDefault="00DB44DF" w:rsidP="00E22A1A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85</w:t>
            </w:r>
            <w:r w:rsidRPr="00E22A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E32DC0" w:rsidRDefault="00DB44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E22A1A" w:rsidRDefault="00DB44DF" w:rsidP="00E22A1A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85</w:t>
            </w:r>
            <w:r w:rsidRPr="00E22A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E22A1A" w:rsidRDefault="00DB44DF" w:rsidP="00E22A1A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85</w:t>
            </w:r>
            <w:r w:rsidRPr="00E22A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E22A1A" w:rsidRDefault="00DB44DF" w:rsidP="00E22A1A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85</w:t>
            </w:r>
            <w:r w:rsidRPr="00E22A1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Default="00DB44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наблюдения и собеседования?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</w:t>
            </w:r>
            <w:r w:rsid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уществляется ли</w:t>
            </w:r>
            <w:r w:rsidR="00E32D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6539BF"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КПП, постах информирование физических лиц, следующих либо находящихся на ТС о запрещенных и ограниченных к перемещению предметах, и веществах?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96577B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третий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пункта 23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="00551764" w:rsidRPr="00E32D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6539BF" w:rsidRPr="00E32D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КПП, постах информирование физических лиц, следующих либо находящихся </w:t>
            </w:r>
            <w:r w:rsid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 об ответственности за незаконный провоз предметов и веществ, запрещенных к перевозке</w:t>
            </w:r>
            <w:r w:rsid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r w:rsidR="0028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требующих</w:t>
            </w:r>
            <w:r w:rsid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особых условий перевозки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четвертый</w:t>
            </w:r>
            <w:r w:rsidR="004C2A3A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пункта 23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Размещены ли </w:t>
            </w:r>
            <w:r w:rsidRPr="00E32D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юридическим лицом 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индивидуальным предпринимателем на КПП, постах указатели: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пятый пункта 23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0B4337" w:rsidP="006539B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88</w:t>
            </w:r>
            <w:r w:rsidR="0096577B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E32DC0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«Контрольно-пропускной пункт»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539B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DF0140" w:rsidRDefault="000B4337" w:rsidP="006539B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88</w:t>
            </w:r>
            <w:r w:rsidR="006539BF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E32DC0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«Пост досмотра»</w:t>
            </w:r>
            <w:r w:rsidR="006539BF"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B96D4F" w:rsidRDefault="006539B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DF0140" w:rsidRDefault="006539B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539B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DF0140" w:rsidRDefault="000B4337" w:rsidP="006539B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88</w:t>
            </w:r>
            <w:r w:rsidR="006539BF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E32DC0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6539BF"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зоны транспортной безопасности»</w:t>
            </w:r>
            <w:r w:rsidR="006539BF"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B96D4F" w:rsidRDefault="006539B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9BF" w:rsidRPr="00DF0140" w:rsidRDefault="006539B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Оборудованы ли </w:t>
            </w:r>
            <w:r w:rsidRPr="00E32D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КПП ТС заграждениями, исключающими наблюдение лиц, не относящихся к силам обеспечения транспортной безопасности ТС, за мероприятиями, осуществляемыми в ходе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25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430826" w:rsidRDefault="000B4337" w:rsidP="0043082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89</w:t>
            </w:r>
            <w:r w:rsidR="0096577B" w:rsidRPr="00430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E32DC0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досмотра?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577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430826" w:rsidRDefault="000B4337" w:rsidP="0043082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89</w:t>
            </w:r>
            <w:r w:rsidR="0096577B" w:rsidRPr="00430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E32DC0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577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430826" w:rsidRDefault="000B4337" w:rsidP="0043082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89</w:t>
            </w:r>
            <w:r w:rsidR="0096577B" w:rsidRPr="00430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E32DC0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E32DC0" w:rsidRDefault="0096577B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Pr="00E32DC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перемещении объектов досмотра в сектор свободного доступа зоны транспортной ТС проведение: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28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0B4337" w:rsidP="006539B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90</w:t>
            </w:r>
            <w:r w:rsidR="0096577B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E32DC0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8957F6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</w:t>
            </w:r>
            <w:r w:rsidR="000B4337">
              <w:rPr>
                <w:rFonts w:eastAsia="Calibri"/>
                <w:bCs/>
                <w:sz w:val="20"/>
                <w:szCs w:val="20"/>
              </w:rPr>
              <w:t>0</w:t>
            </w:r>
            <w:r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E32DC0" w:rsidRDefault="006F720E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0B4337" w:rsidP="006539B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90</w:t>
            </w:r>
            <w:r w:rsidR="006F720E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E32DC0" w:rsidRDefault="006F720E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сверки и (или) проверки документов?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0B4337" w:rsidP="006539B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90</w:t>
            </w:r>
            <w:r w:rsidR="006F720E">
              <w:rPr>
                <w:rFonts w:eastAsia="Calibri"/>
                <w:bCs/>
                <w:sz w:val="20"/>
                <w:szCs w:val="20"/>
              </w:rPr>
              <w:t>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E32DC0" w:rsidRDefault="006F720E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D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B44DF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41023F" w:rsidRDefault="00DB44DF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Pr="004102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перемещении объектов досмотра в технологический сектор зоны транспортной безопасности: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29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B44DF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91.1.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41023F" w:rsidRDefault="00DB44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и (или) проверка документов?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B44DF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91.2.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41023F" w:rsidRDefault="00DB44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B44DF" w:rsidRPr="00DF0140" w:rsidTr="00DB44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91.3.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41023F" w:rsidRDefault="00DB44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B44DF" w:rsidRPr="00DF0140" w:rsidTr="00DB44D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91.4.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41023F" w:rsidRDefault="00DB44DF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B96D4F" w:rsidRDefault="00DB44DF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4DF" w:rsidRPr="00DF0140" w:rsidRDefault="00DB44DF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41023F" w:rsidRDefault="006F720E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Pr="004102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лицом </w:t>
            </w: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перемещении объектов досмотра в технологический сектор зоны транспортной безопасности из сектора свободного доступа зоны транспортной ТС: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30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92</w:t>
            </w:r>
            <w:r w:rsidR="006F720E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41023F" w:rsidRDefault="006F720E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и (или) проверка документов?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92</w:t>
            </w:r>
            <w:r w:rsidR="006F720E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41023F" w:rsidRDefault="006F720E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92</w:t>
            </w:r>
            <w:r w:rsidR="006F720E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41023F" w:rsidRDefault="006F720E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и (или) собеседование?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92</w:t>
            </w:r>
            <w:r w:rsidR="006F720E">
              <w:rPr>
                <w:rFonts w:eastAsia="Calibri"/>
                <w:bCs/>
                <w:sz w:val="20"/>
                <w:szCs w:val="20"/>
              </w:rPr>
              <w:t>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41023F" w:rsidRDefault="006F720E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41023F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Pr="004102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перемещении объектов досмотра в технологический сектор зоны транспортной безопасности из перевозочного сектора зоны транспортной безопасности ТС, в соответствии с планами обеспечения транспортной безопасности ТС: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31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93</w:t>
            </w:r>
            <w:r w:rsidR="0096577B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41023F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и (или) проверка документов?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93</w:t>
            </w:r>
            <w:r w:rsidR="006F720E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41023F" w:rsidRDefault="006F720E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наблюдения и (или) собеседования?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F720E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93</w:t>
            </w:r>
            <w:r w:rsidR="006F720E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41023F" w:rsidRDefault="006F720E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B96D4F" w:rsidRDefault="006F720E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20E" w:rsidRPr="00DF0140" w:rsidRDefault="006F720E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41023F" w:rsidRDefault="0096577B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 w:rsidRPr="0041023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лицом </w:t>
            </w:r>
            <w:r w:rsidRPr="00410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перемещении объектов досмотра в перевозочный сектор зоны транспортной безопасности с территории, прилегающей к ОТИ: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33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94</w:t>
            </w:r>
            <w:r w:rsidR="0096577B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и (или) проверка документов?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7E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94</w:t>
            </w:r>
            <w:r w:rsidR="000677E9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104402" w:rsidRDefault="000677E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B96D4F" w:rsidRDefault="000677E9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677E9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7E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94</w:t>
            </w:r>
            <w:r w:rsidR="000677E9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104402" w:rsidRDefault="000677E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и (или) собеседование?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B96D4F" w:rsidRDefault="000677E9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677E9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7E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B4337" w:rsidP="006F720E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94</w:t>
            </w:r>
            <w:r w:rsidR="000677E9">
              <w:rPr>
                <w:rFonts w:eastAsia="Calibri"/>
                <w:bCs/>
                <w:sz w:val="20"/>
                <w:szCs w:val="20"/>
              </w:rPr>
              <w:t>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104402" w:rsidRDefault="000677E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дополнительного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B96D4F" w:rsidRDefault="000677E9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677E9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Проводятся ли </w:t>
            </w:r>
            <w:r w:rsidRPr="0010440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перемещении объектов досмотра на критические элементы ТС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34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164EFB" w:rsidP="00E24F1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95</w:t>
            </w:r>
            <w:r w:rsidR="0096577B" w:rsidRPr="001044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сверка и (или) проверка документов?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164EFB" w:rsidP="00E24F1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95</w:t>
            </w:r>
            <w:r w:rsidR="0096577B" w:rsidRPr="001044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164EFB" w:rsidP="00E24F1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95</w:t>
            </w:r>
            <w:r w:rsidR="0096577B" w:rsidRPr="001044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наблюдение и (или) собеседование?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164EFB" w:rsidP="00E24F1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95</w:t>
            </w:r>
            <w:r w:rsidR="0096577B" w:rsidRPr="0010440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104402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410E34" w:rsidRDefault="0096577B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Pr="00410E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410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нахождении объектов досмотра в зоне транспортной безопасности и на критических элементах ТС проведение: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35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164EFB" w:rsidP="000677E9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96</w:t>
            </w:r>
            <w:r w:rsidR="0096577B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410E34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сверки и (или) проверки документов?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7E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164EFB" w:rsidP="000677E9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96</w:t>
            </w:r>
            <w:r w:rsidR="000677E9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410E34" w:rsidRDefault="000677E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наблюдения и (или) собеседования?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B96D4F" w:rsidRDefault="000677E9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677E9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7E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164EFB" w:rsidP="000677E9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96</w:t>
            </w:r>
            <w:r w:rsidR="000677E9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410E34" w:rsidRDefault="000677E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B96D4F" w:rsidRDefault="000677E9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677E9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7E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164EFB" w:rsidP="000677E9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96</w:t>
            </w:r>
            <w:r w:rsidR="000677E9">
              <w:rPr>
                <w:rFonts w:eastAsia="Calibri"/>
                <w:bCs/>
                <w:sz w:val="20"/>
                <w:szCs w:val="20"/>
              </w:rPr>
              <w:t>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410E34" w:rsidRDefault="000677E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B96D4F" w:rsidRDefault="000677E9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677E9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677E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164EFB" w:rsidP="000677E9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96</w:t>
            </w:r>
            <w:r w:rsidR="000677E9">
              <w:rPr>
                <w:rFonts w:eastAsia="Calibri"/>
                <w:bCs/>
                <w:sz w:val="20"/>
                <w:szCs w:val="20"/>
              </w:rPr>
              <w:t>.5.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410E34" w:rsidRDefault="000677E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0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B96D4F" w:rsidRDefault="000677E9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677E9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683A3C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Прекращается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68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зону транспортной безопасности ТС или их части доступ объектов досмотра, включая физических лиц, у которых были обнаружены, распознаны или идентифицированы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запрещенные для перемещения без законных оснований</w:t>
            </w:r>
            <w:r w:rsidRPr="0068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37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164EFB" w:rsidP="000677E9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97</w:t>
            </w:r>
            <w:r w:rsidR="0096577B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683A3C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оружие?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677E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164EFB" w:rsidP="000677E9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97</w:t>
            </w:r>
            <w:r w:rsidR="000677E9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683A3C" w:rsidRDefault="000677E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взрывчатые вещества или другие устройства?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B96D4F" w:rsidRDefault="000677E9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677E9" w:rsidP="004C2A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677E9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164EFB" w:rsidP="000677E9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97</w:t>
            </w:r>
            <w:r w:rsidR="000677E9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683A3C" w:rsidRDefault="000677E9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предметы и вещества, включенные в </w:t>
            </w:r>
            <w:r w:rsidR="008C1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главу </w:t>
            </w:r>
            <w:r w:rsidR="008C1E7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="008C1E79" w:rsidRPr="008C1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w:anchor="P498" w:history="1">
              <w:r w:rsidR="00B7343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</w:t>
              </w:r>
              <w:r w:rsidR="008C1E7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еречня</w:t>
              </w:r>
            </w:hyperlink>
            <w:r w:rsidR="00B734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проведения досмотра</w:t>
            </w:r>
            <w:proofErr w:type="gramStart"/>
            <w:r w:rsidR="00DA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3A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B96D4F" w:rsidRDefault="000677E9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E9" w:rsidRPr="00DF0140" w:rsidRDefault="000677E9" w:rsidP="004C2A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="00CE7B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0677E9" w:rsidRPr="000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прохождение досмотра на общих основаниях персонала юридических лиц, осуществляющих деятельность в зоне транспортной безопасности ТС, перемещающие в зону транспортной безопасности и на критические элементы ТС устройства, предметы и вещества, включенные </w:t>
            </w:r>
            <w:r w:rsidR="00EF7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персоналом СТИ </w:t>
            </w:r>
            <w:r w:rsidRPr="000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EF7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главу </w:t>
            </w:r>
            <w:r w:rsidR="00EF77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="00EF7785" w:rsidRPr="00EF7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w:anchor="P498" w:history="1">
              <w:r w:rsidR="00A43BD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</w:t>
              </w:r>
              <w:r w:rsidRPr="000B61B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ереч</w:t>
              </w:r>
            </w:hyperlink>
            <w:r w:rsidR="00EF7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  <w:r w:rsidR="00A4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проведения досмотра</w:t>
            </w:r>
            <w:proofErr w:type="gramStart"/>
            <w:r w:rsidR="00EF7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39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6263A" w:rsidRDefault="0096577B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 w:rsidRPr="00B626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лицом </w:t>
            </w:r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оборудованных КПП и на постах, оснащенных средствами досмотра и другими техническими средствами обеспечения транспортной безопасности, предусмотренными планами обеспечения транспортной безопасности, в том числе средствами, обеспечивающими ауди</w:t>
            </w:r>
            <w:proofErr w:type="gramStart"/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видеозапись для документирования действий работников подразделений транспортной безопасности: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49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6263A" w:rsidRDefault="00164EFB" w:rsidP="005938F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99</w:t>
            </w:r>
            <w:r w:rsidR="0096577B" w:rsidRPr="00B6263A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6263A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6263A" w:rsidRDefault="00164EFB" w:rsidP="005938F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99</w:t>
            </w:r>
            <w:r w:rsidR="0096577B" w:rsidRPr="00B6263A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6263A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дополнительный 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6263A" w:rsidRDefault="00164EFB" w:rsidP="005938FF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99</w:t>
            </w:r>
            <w:r w:rsidR="0096577B" w:rsidRPr="00B6263A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6263A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повторный досмотр?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 w:rsidR="00CE7B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5938FF"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досмотр, дополнительный досмотр, повторный досмотр объектов досмотра неживой природы, сопровождающийся их вскрытием, в отсутствии владельцев таких объектов на ТС, с обязательным видео и аудио документированием и составлением акта досмотра материальных объектов досмотра, сопровождающегося их вскрытием, в отсутствии владельца?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53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6263A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Обеспечивается ли</w:t>
            </w:r>
            <w:r w:rsidR="00551764" w:rsidRPr="00B626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5938FF"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данных со средств досмотра, при технической возможности их обработки, в течение ср</w:t>
            </w:r>
            <w:r w:rsid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ока,</w:t>
            </w:r>
            <w:r w:rsidR="00B6263A">
              <w:rPr>
                <w:rFonts w:ascii="Times New Roman" w:hAnsi="Times New Roman" w:cs="Times New Roman"/>
                <w:sz w:val="20"/>
                <w:szCs w:val="20"/>
              </w:rPr>
              <w:t xml:space="preserve"> в предусмотренным их техническими характеристиками виде и формате</w:t>
            </w:r>
            <w:r w:rsidRPr="00B62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порядком передачи данных с технических средств обеспечения транспортной безопасности, являющимся приложением к плану обеспечения транспортной безопасности ТС?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56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Прекращается 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Pr="0025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 в сл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учаях: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57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577B" w:rsidRPr="00DF0140" w:rsidTr="0096577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9E4C1D" w:rsidRDefault="0096577B" w:rsidP="000718D8">
            <w:pPr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E4C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  <w:r w:rsidR="00164EF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Pr="009E4C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250695" w:rsidRDefault="0096577B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когда физические, биологические характеристики объектов досмотра делают применение средств досмотра затруднительным или невозможным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6577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9F0572" w:rsidRDefault="0096577B" w:rsidP="009F69F0">
            <w:pPr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F05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164EF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250695" w:rsidRDefault="000718D8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выхода</w:t>
            </w:r>
            <w:r w:rsidR="0096577B" w:rsidRPr="0025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строя средств досмотра, объектов досмот</w:t>
            </w:r>
            <w:r w:rsidR="00965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 через такой КПП (пост) </w:t>
            </w:r>
            <w:r w:rsidR="0096577B" w:rsidRPr="00250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момента достижения целей досмотра в отношении таких объектов досмотра, дополнительного досмотра, повторного досмотра иными способами</w:t>
            </w:r>
            <w:r w:rsidR="00965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B96D4F" w:rsidRDefault="0096577B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77B" w:rsidRPr="00DF0140" w:rsidRDefault="0096577B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 w:rsidR="0066154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5938FF" w:rsidRPr="0066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61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осмотр материальных объектов досмотра и их содержимого на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877746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второй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 57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tabs>
                <w:tab w:val="left" w:pos="452"/>
              </w:tabs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Проводится ли </w:t>
            </w:r>
            <w:r w:rsidR="00551764" w:rsidRPr="00173B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5938FF"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массогабаритных параметров материальных объектов </w:t>
            </w:r>
            <w:r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досмотра, с последующей оценкой их соответствия техническим паспортным данным, а также данным в перевозочных документа</w:t>
            </w:r>
            <w:r w:rsid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абзац </w:t>
            </w:r>
            <w:r w:rsidR="00877746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третий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пункта 57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Используются ли </w:t>
            </w:r>
            <w:r w:rsidR="00551764" w:rsidRPr="00173B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5938FF"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одорологические</w:t>
            </w:r>
            <w:proofErr w:type="spellEnd"/>
            <w:r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способности служебных собак для выявления предметов и веществ, запрещенных или ограниченных к перемещению, приведенных в </w:t>
            </w:r>
            <w:r w:rsid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главу </w:t>
            </w:r>
            <w:r w:rsidR="00173B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="00173B7F" w:rsidRPr="00EF7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274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724C5A">
              <w:fldChar w:fldCharType="begin"/>
            </w:r>
            <w:r w:rsidR="00724C5A">
              <w:instrText xml:space="preserve"> HYPERLINK \l "P498" </w:instrText>
            </w:r>
            <w:r w:rsidR="00724C5A">
              <w:fldChar w:fldCharType="separate"/>
            </w:r>
            <w:r w:rsidR="00173B7F" w:rsidRPr="000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ереч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  <w:r w:rsid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  <w:r w:rsid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274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 проведения досмотра, </w:t>
            </w:r>
            <w:r w:rsid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которых установлен запре</w:t>
            </w:r>
            <w:r w:rsidR="005274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257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ограничение для перемещения</w:t>
            </w:r>
            <w:r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877746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четвертый 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пункта 57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Применяется ли </w:t>
            </w:r>
            <w:r w:rsidR="00551764" w:rsidRPr="007E63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5938FF" w:rsidRP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контактный способ досмотра, для выявления предметов и веществ, запрещенных или ограниченн</w:t>
            </w:r>
            <w:r w:rsid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ых к перемещению, приведенных </w:t>
            </w:r>
            <w:r w:rsidR="007E63B3" w:rsidRPr="00173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главе </w:t>
            </w:r>
            <w:r w:rsidR="007E63B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="007E63B3" w:rsidRPr="00EF7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w:anchor="P498" w:history="1">
              <w:proofErr w:type="gramStart"/>
              <w:r w:rsidR="00C54882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</w:t>
              </w:r>
              <w:r w:rsidR="007E63B3" w:rsidRPr="000B61B6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ереч</w:t>
              </w:r>
            </w:hyperlink>
            <w:r w:rsid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  <w:proofErr w:type="gramEnd"/>
            <w:r w:rsidR="00C5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проведения досмотра,</w:t>
            </w:r>
            <w:r w:rsid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которых установлен запр</w:t>
            </w:r>
            <w:r w:rsidR="00C5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 или ограничение на пере</w:t>
            </w:r>
            <w:r w:rsidR="00877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</w:t>
            </w:r>
            <w:r w:rsidR="00C5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щение</w:t>
            </w:r>
            <w:r w:rsidRPr="007E6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877746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пятый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пункта 57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3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</w:t>
            </w:r>
            <w:r w:rsidR="00551764" w:rsidRPr="00D0337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 w:rsidR="005938FF" w:rsidRPr="00D03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3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ручной контактный способ досмотра для выявления предметов и веществ, приведенных в </w:t>
            </w:r>
            <w:r w:rsidR="00D03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главе </w:t>
            </w:r>
            <w:r w:rsidR="00D0337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="00D03379" w:rsidRPr="00D03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5488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46C5D" w:rsidRPr="00D46C5D">
              <w:rPr>
                <w:rFonts w:ascii="Times New Roman" w:hAnsi="Times New Roman" w:cs="Times New Roman"/>
                <w:sz w:val="20"/>
                <w:szCs w:val="20"/>
              </w:rPr>
              <w:t>еречня</w:t>
            </w:r>
            <w:r w:rsidR="00C54882">
              <w:rPr>
                <w:rFonts w:ascii="Times New Roman" w:hAnsi="Times New Roman" w:cs="Times New Roman"/>
                <w:sz w:val="20"/>
                <w:szCs w:val="20"/>
              </w:rPr>
              <w:t xml:space="preserve"> Правил проведения досмотра</w:t>
            </w:r>
            <w:r w:rsidR="00D46C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3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сокрытых в одежде или под одеждой физических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</w:t>
            </w:r>
            <w:r w:rsidR="00877746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шестой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пункта 57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0718D8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Обеспечено</w:t>
            </w:r>
            <w:r w:rsidR="004C2A3A" w:rsidRPr="00C60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 </w:t>
            </w:r>
            <w:r w:rsidR="00551764" w:rsidRPr="00C605F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прекращение</w:t>
            </w:r>
            <w:r w:rsidR="005938FF" w:rsidRPr="00C60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работниками</w:t>
            </w:r>
            <w:r w:rsidR="0098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 w:rsidRPr="00C60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</w:t>
            </w:r>
            <w:r w:rsidR="0098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зоне</w:t>
            </w:r>
            <w:r w:rsidR="004C2A3A" w:rsidRPr="00C60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транспортной без</w:t>
            </w:r>
            <w:r w:rsidR="00F01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опасности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 или ее части</w:t>
            </w:r>
            <w:r w:rsidR="004C2A3A" w:rsidRPr="00C60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8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98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 w:rsidRPr="00C60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предметов и веществ, указанных в </w:t>
            </w:r>
            <w:r w:rsidR="0098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главе </w:t>
            </w:r>
            <w:r w:rsidR="009838B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="00C5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="0098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еречня</w:t>
            </w:r>
            <w:r w:rsidR="00F01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проведения досмотра,</w:t>
            </w:r>
            <w:r w:rsidR="00F01144" w:rsidRPr="00C60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содержащие взрывчатые вещества, являющиеся оружием или его составными частями</w:t>
            </w:r>
            <w:r w:rsidR="004D3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01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5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которых установлен запрет и</w:t>
            </w:r>
            <w:r w:rsidR="004D37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  <w:r w:rsidR="00C54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ограничение</w:t>
            </w:r>
            <w:r w:rsidR="000B5A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обороту</w:t>
            </w:r>
            <w:r w:rsidR="00F01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  <w:r w:rsidR="00983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61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551764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Прекращают ли </w:t>
            </w:r>
            <w:r w:rsidR="004C2A3A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</w:t>
            </w:r>
            <w:r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674CD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досмотра </w:t>
            </w:r>
            <w:r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проверяемого </w:t>
            </w:r>
            <w:r w:rsidR="0087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</w:t>
            </w:r>
            <w:r w:rsidR="005938FF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 в зону транспортной безоп</w:t>
            </w:r>
            <w:r w:rsidR="00111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асности ТС или ее часть предметов и веществ, указанных</w:t>
            </w:r>
            <w:r w:rsidR="004C2A3A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 w:rsid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главе Х</w:t>
            </w:r>
            <w:r w:rsidR="0046378D">
              <w:t xml:space="preserve"> </w:t>
            </w:r>
            <w:r w:rsidR="00F0114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6378D" w:rsidRPr="0046378D">
              <w:rPr>
                <w:rFonts w:ascii="Times New Roman" w:hAnsi="Times New Roman" w:cs="Times New Roman"/>
                <w:sz w:val="20"/>
                <w:szCs w:val="20"/>
              </w:rPr>
              <w:t>еречня</w:t>
            </w:r>
            <w:r w:rsidR="00F01144">
              <w:rPr>
                <w:rFonts w:ascii="Times New Roman" w:hAnsi="Times New Roman" w:cs="Times New Roman"/>
                <w:sz w:val="20"/>
                <w:szCs w:val="20"/>
              </w:rPr>
              <w:t xml:space="preserve"> Правил проведения </w:t>
            </w:r>
            <w:r w:rsidR="00877746">
              <w:rPr>
                <w:rFonts w:ascii="Times New Roman" w:hAnsi="Times New Roman" w:cs="Times New Roman"/>
                <w:sz w:val="20"/>
                <w:szCs w:val="20"/>
              </w:rPr>
              <w:t>досмотра</w:t>
            </w:r>
            <w:r w:rsidR="004C2A3A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содержащие опасные радиоактивные агенты, опасные химические агенты и опасные биологические агенты</w:t>
            </w:r>
            <w:r w:rsid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которых установлены запрет или ограничения для перемещения</w:t>
            </w:r>
            <w:r w:rsidR="004C2A3A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62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Прекращают ли работники досмотра </w:t>
            </w:r>
            <w:r w:rsidR="00BE5192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проверяемого </w:t>
            </w:r>
            <w:r w:rsidR="0058003B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7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 </w:t>
            </w:r>
            <w:r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 в перевозочный сектор зоны транспортной безопасности объекты досмотра, у которых в ходе проверки документов и сверки данных, указанных в перевозочных документах, выявлены несоответствия?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63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Составляются ли </w:t>
            </w:r>
            <w:r w:rsidR="00CF08CE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CF08CE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обнаружения, распознавания и (или) идентификации предметов и веществ, содержащих взрывчатые вещества, являющихся оружием или его составными частями, а также предметов и веществ?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64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Обеспечены ли </w:t>
            </w:r>
            <w:r w:rsidR="00CE5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58003B" w:rsidRPr="004C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 и хранение Актов</w:t>
            </w:r>
            <w:r w:rsidR="004C0D38" w:rsidRPr="004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обнаружения, распознавания и (или) идентификации предметов и веществ</w:t>
            </w:r>
            <w:r w:rsidRPr="004C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оформленных в соответствующих журналах учета актов?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66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Разработан ли </w:t>
            </w:r>
            <w:r w:rsidR="0058003B" w:rsidRPr="00D9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7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проверяемым лицом</w:t>
            </w:r>
            <w:r w:rsidR="0058003B" w:rsidRPr="00D9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5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составе плана обеспечения транспортной безопасности ТС порядок сверки и (или) проверки документов, являющихся правовыми основаниями для прохода (проезда) физических лиц и перемещения материальных предметов в зону транспортной безопасности?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73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539D" w:rsidRPr="00DF0140" w:rsidTr="0046539D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DF0140" w:rsidRDefault="0046539D" w:rsidP="00CE569B">
            <w:pPr>
              <w:pStyle w:val="a4"/>
              <w:numPr>
                <w:ilvl w:val="0"/>
                <w:numId w:val="32"/>
              </w:numPr>
              <w:ind w:left="0" w:right="-109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DF0140" w:rsidRDefault="0046539D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Соблюдаются 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Pr="00F82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ТС: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B96D4F" w:rsidRDefault="0046539D" w:rsidP="004C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пункт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>162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DF0140" w:rsidRDefault="0046539D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539D" w:rsidRPr="00DF0140" w:rsidTr="0046539D">
        <w:trPr>
          <w:trHeight w:val="24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B47792" w:rsidRDefault="00164EFB" w:rsidP="00CE569B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114</w:t>
            </w:r>
            <w:r w:rsidR="0046539D" w:rsidRPr="00B477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F82DBD" w:rsidRDefault="0046539D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B96D4F" w:rsidRDefault="0046539D" w:rsidP="004C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DF0140" w:rsidRDefault="0046539D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539D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B47792" w:rsidRDefault="00164EFB" w:rsidP="00CE569B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114</w:t>
            </w:r>
            <w:r w:rsidR="0046539D" w:rsidRPr="00B477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F82DBD" w:rsidRDefault="0046539D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B96D4F" w:rsidRDefault="0046539D" w:rsidP="004C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DF0140" w:rsidRDefault="0046539D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539D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B47792" w:rsidRDefault="00164EFB" w:rsidP="00CE569B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114</w:t>
            </w:r>
            <w:r w:rsidR="0046539D" w:rsidRPr="00B477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F82DBD" w:rsidRDefault="0046539D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досмотра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B96D4F" w:rsidRDefault="0046539D" w:rsidP="004C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DF0140" w:rsidRDefault="0046539D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6539D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B47792" w:rsidRDefault="00164EFB" w:rsidP="00CE569B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114</w:t>
            </w:r>
            <w:r w:rsidR="0046539D" w:rsidRPr="00B477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F82DBD" w:rsidRDefault="0046539D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2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и (или) собеседования</w:t>
            </w:r>
            <w:r w:rsidRPr="00F82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B96D4F" w:rsidRDefault="0046539D" w:rsidP="004C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9D" w:rsidRPr="00DF0140" w:rsidRDefault="0046539D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 ли</w:t>
            </w:r>
            <w:r w:rsidRPr="000F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Pr="000F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ТС информация в отношении обеспечения транспортной безопасности, с указанием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перечня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запрещенных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перемещения в зону транспортной безопасности или ее часть</w:t>
            </w:r>
            <w:r w:rsidRPr="000F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первый пункта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>162.1.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Правил проведения досмотра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0F7D1D" w:rsidRDefault="00164EFB" w:rsidP="0059448C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115</w:t>
            </w:r>
            <w:r w:rsidR="00BE5A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</w:t>
            </w:r>
            <w:r w:rsidR="00BE5AF2" w:rsidRPr="000F7D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0F7D1D" w:rsidRDefault="00BE5AF2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CE7757">
        <w:trPr>
          <w:trHeight w:val="1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0F7D1D" w:rsidRDefault="00164EFB" w:rsidP="0059448C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115</w:t>
            </w:r>
            <w:r w:rsidR="00BE5AF2" w:rsidRPr="000F7D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0F7D1D" w:rsidRDefault="00BE5AF2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взрывчатых веществ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0F7D1D" w:rsidRDefault="00164EFB" w:rsidP="0059448C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115</w:t>
            </w:r>
            <w:r w:rsidR="00BE5AF2" w:rsidRPr="000F7D1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0F7D1D" w:rsidRDefault="00BE5AF2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других устройств, предметов и веществ, в отношении которых установлен запрет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ограничение</w:t>
            </w:r>
            <w:r w:rsidRPr="000F7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1D6F63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Размещена ли</w:t>
            </w:r>
            <w:r w:rsidR="00C37E03" w:rsidRP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58003B" w:rsidRP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7E03" w:rsidRP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 w:rsidRP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ТС информация в отношении обеспечения транспортной безопасности, с указанием соответствующих извлечений из статей Уголовного </w:t>
            </w:r>
            <w:hyperlink r:id="rId10" w:history="1">
              <w:r w:rsidR="004C2A3A" w:rsidRPr="009456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кодекса</w:t>
              </w:r>
            </w:hyperlink>
            <w:r w:rsidR="004C2A3A" w:rsidRP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и </w:t>
            </w:r>
            <w:hyperlink r:id="rId11" w:history="1">
              <w:r w:rsidR="004C2A3A" w:rsidRPr="0094563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Кодекса</w:t>
              </w:r>
            </w:hyperlink>
            <w:r w:rsidR="004C2A3A" w:rsidRP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об административных </w:t>
            </w:r>
            <w:proofErr w:type="gramStart"/>
            <w:r w:rsidR="004C2A3A" w:rsidRP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правонарушениях</w:t>
            </w:r>
            <w:proofErr w:type="gramEnd"/>
            <w:r w:rsidR="004C2A3A" w:rsidRP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ответственности пассажиров, иных лиц, находящихся или следующих </w:t>
            </w:r>
            <w:r w:rsid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4C2A3A" w:rsidRPr="00945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94563C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абзац второй </w:t>
            </w:r>
            <w:r w:rsidR="004C2A3A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="004C2A3A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C2A3A" w:rsidRPr="00B96D4F">
              <w:rPr>
                <w:rFonts w:ascii="Times New Roman" w:eastAsia="Calibri" w:hAnsi="Times New Roman" w:cs="Times New Roman"/>
                <w:bCs/>
                <w:sz w:val="20"/>
              </w:rPr>
              <w:t>162.1</w:t>
            </w:r>
            <w:r w:rsidR="008C63C7" w:rsidRPr="00B96D4F">
              <w:rPr>
                <w:rFonts w:ascii="Times New Roman" w:eastAsia="Calibri" w:hAnsi="Times New Roman" w:cs="Times New Roman"/>
                <w:bCs/>
                <w:sz w:val="20"/>
              </w:rPr>
              <w:t>.</w:t>
            </w:r>
            <w:r w:rsidR="004C2A3A"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63C7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3C7" w:rsidRPr="00DF0140" w:rsidRDefault="008C63C7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3C7" w:rsidRDefault="008C63C7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пересечении объектами досмотра границ перевозочного и технологического секторов зоны транспортной </w:t>
            </w:r>
            <w:r w:rsidR="00BE5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ТС досмотр на постах, оснащенных портативными (переносными) средствами досмотра?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3C7" w:rsidRPr="00B96D4F" w:rsidRDefault="008C63C7" w:rsidP="004C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пункт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>162.2.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3C7" w:rsidRPr="00DF0140" w:rsidRDefault="008C63C7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Обеспечено ли </w:t>
            </w:r>
            <w:r w:rsidR="001D6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58003B" w:rsidRPr="001D6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46A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досмотра, досмотра</w:t>
            </w:r>
            <w:r w:rsidRPr="001D6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ТС с использованием подсветки и поворотных досмотровых зеркал в неосвещенных и труднодоступных местах, а также </w:t>
            </w:r>
            <w:proofErr w:type="gramStart"/>
            <w:r w:rsidRPr="001D6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применимыми</w:t>
            </w:r>
            <w:proofErr w:type="gramEnd"/>
            <w:r w:rsidRPr="001D6F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достижения целей досмотра, обеспечивающих обнаружение взрывчатых веществ, не допуская повреждения оборудования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пункт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>162.3</w:t>
            </w:r>
            <w:r w:rsidR="008C63C7" w:rsidRPr="00B96D4F">
              <w:rPr>
                <w:rFonts w:ascii="Times New Roman" w:eastAsia="Calibri" w:hAnsi="Times New Roman" w:cs="Times New Roman"/>
                <w:bCs/>
                <w:sz w:val="20"/>
              </w:rPr>
              <w:t>.</w:t>
            </w: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Правил проведения досмотра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F04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Оснащено ли </w:t>
            </w:r>
            <w:r w:rsidR="00C37E03" w:rsidRPr="004F0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58003B" w:rsidRPr="004F04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F04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</w:t>
            </w:r>
            <w:r w:rsidRPr="004F04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техническими средствами обеспечения транспортной безопасности</w:t>
            </w:r>
            <w:r w:rsidR="004F04D5" w:rsidRPr="004F04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соответствии с утвержденн</w:t>
            </w:r>
            <w:r w:rsidR="004F04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ым планом ТС</w:t>
            </w:r>
            <w:r w:rsidRPr="004F04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26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690948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Обеспечивается 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58003B" w:rsidRPr="006909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2A3A" w:rsidRPr="006909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допуск в зону транспортной без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="004C2A3A" w:rsidRPr="006909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работников подразделений транспортной без</w:t>
            </w:r>
            <w:r w:rsidR="00B560D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="004C2A3A" w:rsidRPr="006909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 исполнении должностных обязанностей п</w:t>
            </w:r>
            <w:r w:rsidR="00B560D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защите от АНВ ТС</w:t>
            </w:r>
            <w:r w:rsidR="004C2A3A" w:rsidRPr="006909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I и II категорий, предусмотре</w:t>
            </w:r>
            <w:r w:rsidR="00F11CF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нных утвержденным планом </w:t>
            </w:r>
            <w:r w:rsidR="002B4A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</w:t>
            </w:r>
            <w:r w:rsidR="004C2A3A" w:rsidRPr="006909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27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4A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Обеспечено ли </w:t>
            </w:r>
            <w:r w:rsidR="002B4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58003B" w:rsidRPr="002B4A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B4A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ТС</w:t>
            </w:r>
            <w:r w:rsidRPr="002B4A8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имеющем технологическое взаимодействие с объектом транспортной инфраструктуры, ниже установленного уровня безопасности на объекте транспортной инфраструктуры, выполнение положений мероприятий, соответствующих уровню, установленному на объекте транспортной инфраструктуры?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28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6C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Обеспечено ли </w:t>
            </w:r>
            <w:r w:rsidRPr="00A56C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Pr="00A56C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случаях, предусмотренных </w:t>
            </w:r>
            <w:r w:rsidRPr="00A56C6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Требованиями по обеспечению транспортной безопасности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</w:t>
            </w:r>
            <w:r w:rsidRPr="00A56C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в соответствии с Правилами проведения 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осмотра на ТС проведение: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29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164EFB" w:rsidP="0020002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122</w:t>
            </w:r>
            <w:r w:rsidR="00BE5AF2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A56C66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6C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002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024" w:rsidRPr="00DF0140" w:rsidRDefault="00164EFB" w:rsidP="0020002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122</w:t>
            </w:r>
            <w:r w:rsidR="00200024">
              <w:rPr>
                <w:rFonts w:eastAsia="Calibri"/>
                <w:bCs/>
                <w:sz w:val="20"/>
                <w:szCs w:val="20"/>
              </w:rPr>
              <w:t>.2</w:t>
            </w:r>
            <w:r w:rsidR="00BE5AF2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024" w:rsidRPr="00A56C66" w:rsidRDefault="00200024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6C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0024" w:rsidRPr="00B96D4F" w:rsidRDefault="00200024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024" w:rsidRPr="00DF0140" w:rsidRDefault="00200024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0024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024" w:rsidRPr="00DF0140" w:rsidRDefault="00164EFB" w:rsidP="00200024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122</w:t>
            </w:r>
            <w:r w:rsidR="00200024">
              <w:rPr>
                <w:rFonts w:eastAsia="Calibri"/>
                <w:bCs/>
                <w:sz w:val="20"/>
                <w:szCs w:val="20"/>
              </w:rPr>
              <w:t>.3</w:t>
            </w:r>
            <w:r w:rsidR="00BE5AF2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024" w:rsidRPr="00A56C66" w:rsidRDefault="00200024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6C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повторного досмотра</w:t>
            </w:r>
            <w:del w:id="4" w:author="Скорбунов Лев Александрович" w:date="2018-05-31T10:25:00Z">
              <w:r w:rsidRPr="00A56C66" w:rsidDel="00DB44DF">
                <w:rPr>
                  <w:rFonts w:ascii="Times New Roman" w:eastAsia="Calibri" w:hAnsi="Times New Roman" w:cs="Times New Roman"/>
                  <w:sz w:val="20"/>
                  <w:szCs w:val="20"/>
                  <w:lang w:eastAsia="ru-RU"/>
                </w:rPr>
                <w:delText xml:space="preserve">  </w:delText>
              </w:r>
            </w:del>
            <w:r w:rsidRPr="00A56C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024" w:rsidRPr="00B96D4F" w:rsidRDefault="00200024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024" w:rsidRPr="00DF0140" w:rsidRDefault="00200024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111B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Вводятся ли </w:t>
            </w:r>
            <w:r w:rsidR="00C37E03" w:rsidRPr="007D37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200024" w:rsidRP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случае выявления нефункционирующих и (или) неисправных технических средств обеспечения транспортной без</w:t>
            </w:r>
            <w:r w:rsid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P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наличие которых определе</w:t>
            </w:r>
            <w:r w:rsid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 планом ТС</w:t>
            </w:r>
            <w:r w:rsidRP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а также в случаях невозможности выполнения техническими средствами настоящего документа в соответствии</w:t>
            </w:r>
            <w:r w:rsid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планом ТС</w:t>
            </w:r>
            <w:r w:rsidRP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иные меры по обеспечению транспортной безоп</w:t>
            </w:r>
            <w:r w:rsid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асности ТС</w:t>
            </w:r>
            <w:r w:rsidRPr="007D375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30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Принимаются ли </w:t>
            </w:r>
            <w:r w:rsidR="00F66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200024"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меры по недопущению проникновения любых лиц в зону транспортной безопасности или ее части и (или) на критические</w:t>
            </w:r>
            <w:r w:rsidR="00F6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элементы ТС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вне установленных (обозначенны</w:t>
            </w:r>
            <w:r w:rsidR="00F6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х) постов ТС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 осуществления контроля (наблюдения, мониторинга состояния) за границами зоны транспортной без</w:t>
            </w:r>
            <w:r w:rsidR="00F667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ее частей и (или) критических элементов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31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Принимаются ли</w:t>
            </w:r>
            <w:r w:rsidRPr="00824D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меры по недопущению преодоления любыми лица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ми постов ТС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без соблюдения условий допуска, наличия и действительности установленных видов разрешений в зону транспортной без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на критические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элементы ТС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путем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32 пункта 7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6C027C" w:rsidRDefault="00BE5AF2" w:rsidP="00111B9A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C027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  <w:r w:rsidR="00EB7E1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  <w:r w:rsidRPr="006C027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824DDC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поддержания установленного пропускного режима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6C027C" w:rsidRDefault="00EB7E1B" w:rsidP="0059448C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125</w:t>
            </w:r>
            <w:r w:rsidR="00BE5AF2" w:rsidRPr="006C027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824DDC" w:rsidRDefault="00BE5AF2" w:rsidP="00D87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осуществления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соблюдением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досмотра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24DD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дополнительного досмотра и повторного досмотра в целях обеспечения транспортной безопасности?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E56375" w:rsidRDefault="004C2A3A" w:rsidP="00E56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637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Обеспечена ли </w:t>
            </w:r>
            <w:r w:rsidR="00C37E03" w:rsidRPr="00E56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200024" w:rsidRPr="00E5637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5637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защита технических средств обеспечения транспортной без</w:t>
            </w:r>
            <w:r w:rsidR="00E5637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Pr="00E5637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 несанкционированного доступа к элементам управления, обработки и хранения данных, а</w:t>
            </w:r>
            <w:r w:rsidR="00E56375">
              <w:rPr>
                <w:rFonts w:ascii="Times New Roman" w:hAnsi="Times New Roman" w:cs="Times New Roman"/>
                <w:sz w:val="20"/>
                <w:szCs w:val="20"/>
              </w:rPr>
              <w:t xml:space="preserve"> также путем реагирования на попытки проникновения или проникновение в зону транспортной безопасности ТС или ее части и (или) на критические элементы?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33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Обнаруживаются ли </w:t>
            </w:r>
            <w:r w:rsidR="00C37E03" w:rsidRPr="007C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200024" w:rsidRPr="007C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7E03" w:rsidRPr="007C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предметы и вещества, которые запрещены или ограничены для перемещения, за исключением случаев, предусмотренных</w:t>
            </w:r>
            <w:r w:rsid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равилами проведения досмотра?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34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Обеспечено ли </w:t>
            </w:r>
            <w:r w:rsidR="0058768F" w:rsidRPr="007C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58768F" w:rsidRPr="007C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соответствии с утвержденным пл</w:t>
            </w:r>
            <w:r w:rsid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аном ТС</w:t>
            </w:r>
            <w:r w:rsidRP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силами обеспечения транспортной без</w:t>
            </w:r>
            <w:r w:rsid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P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реагирование на подготовку к совершению или совершение</w:t>
            </w:r>
            <w:r w:rsid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АНВ</w:t>
            </w:r>
            <w:r w:rsidRPr="007C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37 пункта 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69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еспечивают ли перевозчики и СТИ</w:t>
            </w: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передачу сведений по перевозкам пассажиров, включая персональные данные о пассажирах и персонале (экипаже)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ранспортных средств, полученные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пункт 7 </w:t>
            </w:r>
            <w:bookmarkStart w:id="5" w:name="_Hlk493152164"/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Порядка формирования и ведения автоматизированных централизованных баз персональных данных о пассажирах и персонале (экипаже) транспортных средств, а также предоставления содержащихся в них данных, утвержденного</w:t>
            </w:r>
            <w:r w:rsidRPr="00B96D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</w:t>
            </w:r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риказом Минтранса России от 19.07.2012 № 243 </w:t>
            </w:r>
            <w:bookmarkEnd w:id="5"/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(далее –  Порядок формирования и ведения автоматизированных централизованных баз)</w:t>
            </w:r>
            <w:r w:rsidRPr="00B96D4F">
              <w:rPr>
                <w:rStyle w:val="af5"/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footnoteReference w:id="7"/>
            </w:r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EB7E1B" w:rsidP="00D87AF6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129</w:t>
            </w:r>
            <w:r w:rsidR="00BE5AF2">
              <w:rPr>
                <w:rFonts w:eastAsia="Calibri"/>
                <w:bCs/>
                <w:sz w:val="20"/>
                <w:szCs w:val="20"/>
              </w:rPr>
              <w:t>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совершении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регистрируемых операций в ходе оформления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проездных документов (билетов)?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EB7E1B" w:rsidP="00D87AF6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129</w:t>
            </w:r>
            <w:r w:rsidR="00BE5AF2">
              <w:rPr>
                <w:rFonts w:eastAsia="Calibri"/>
                <w:bCs/>
                <w:sz w:val="20"/>
                <w:szCs w:val="20"/>
              </w:rPr>
              <w:t>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69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формировании</w:t>
            </w:r>
            <w:proofErr w:type="gramEnd"/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списков пассажиров при осуществлении перевозки пассажиров заказными 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перевозками по заказу) рейсами?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EB7E1B" w:rsidP="00D87AF6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129</w:t>
            </w:r>
            <w:r w:rsidR="00BE5AF2">
              <w:rPr>
                <w:rFonts w:eastAsia="Calibri"/>
                <w:bCs/>
                <w:sz w:val="20"/>
                <w:szCs w:val="20"/>
              </w:rPr>
              <w:t>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 формировании персонала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(экипажей)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D87AF6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Содержат ли передаваемые</w:t>
            </w:r>
            <w:r w:rsidRPr="00C935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автоматизированные централизованные базы персональных данных о пассажирах и персонале (далее – АЦБПДП) персональные данные о пассажирах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 персонале (экипаже) ТС</w:t>
            </w: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пункт 8 Порядка формирования и ведения автоматизированных централизованных баз 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C935C9" w:rsidRDefault="00BE5AF2" w:rsidP="006955B2">
            <w:pPr>
              <w:pStyle w:val="a4"/>
              <w:ind w:left="0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130</w:t>
            </w:r>
            <w:r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.1</w:t>
            </w: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C935C9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фамилию, имя, отчество?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5B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BE5AF2" w:rsidP="006955B2">
            <w:pPr>
              <w:pStyle w:val="a4"/>
              <w:ind w:left="0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130</w:t>
            </w:r>
            <w:r w:rsidR="006955B2"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.2</w:t>
            </w: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6955B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дату рождения?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96D4F" w:rsidRDefault="006955B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6955B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5B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BE5AF2" w:rsidP="006955B2">
            <w:pPr>
              <w:pStyle w:val="a4"/>
              <w:ind w:left="0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130</w:t>
            </w:r>
            <w:r w:rsidR="006955B2"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.3</w:t>
            </w: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6955B2" w:rsidP="0069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 и номер документа, удостоверяющего личность, по которому приобретается проездной документ (билет)?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96D4F" w:rsidRDefault="006955B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6955B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5B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BE5AF2" w:rsidP="006955B2">
            <w:pPr>
              <w:pStyle w:val="a4"/>
              <w:ind w:left="0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130</w:t>
            </w:r>
            <w:r w:rsidR="006955B2"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.4</w:t>
            </w: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6955B2" w:rsidP="00695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отправления, пункт назначения, вид маршрута следования (беспересадочный, транзитный)?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96D4F" w:rsidRDefault="006955B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6955B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5B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6955B2" w:rsidP="006955B2">
            <w:pPr>
              <w:pStyle w:val="a4"/>
              <w:ind w:left="0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13</w:t>
            </w:r>
            <w:r w:rsidR="00BE5AF2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  <w:r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.5</w:t>
            </w:r>
            <w:r w:rsidR="00BE5AF2">
              <w:rPr>
                <w:rFonts w:eastAsia="Calibr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6955B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дату поездки?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96D4F" w:rsidRDefault="006955B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6955B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5B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6955B2" w:rsidP="006955B2">
            <w:pPr>
              <w:pStyle w:val="a4"/>
              <w:ind w:left="0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13</w:t>
            </w:r>
            <w:r w:rsidR="00BE5AF2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  <w:r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.6</w:t>
            </w:r>
            <w:r w:rsidR="00BE5AF2">
              <w:rPr>
                <w:rFonts w:eastAsia="Calibr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6955B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пол?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96D4F" w:rsidRDefault="006955B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6955B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5B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6955B2" w:rsidP="006955B2">
            <w:pPr>
              <w:pStyle w:val="a4"/>
              <w:ind w:left="0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13</w:t>
            </w:r>
            <w:r w:rsidR="00BE5AF2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  <w:r w:rsidRPr="00C935C9">
              <w:rPr>
                <w:rFonts w:eastAsia="Calibri"/>
                <w:bCs/>
                <w:color w:val="000000" w:themeColor="text1"/>
                <w:sz w:val="20"/>
                <w:szCs w:val="20"/>
              </w:rPr>
              <w:t>.7</w:t>
            </w:r>
            <w:r w:rsidR="00BE5AF2">
              <w:rPr>
                <w:rFonts w:eastAsia="Calibr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C935C9" w:rsidRDefault="006955B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гражданство?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96D4F" w:rsidRDefault="006955B2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6955B2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C935C9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Сопровождаются ли </w:t>
            </w:r>
            <w:r w:rsidR="00C935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6955B2" w:rsidRPr="00C935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передаваемые в АЦБПДП персональные данные о пассажирах сведениями, характеризующими операцию, регистрируемую в информационной </w:t>
            </w:r>
            <w:r w:rsid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системе перевозчика или СТИ</w:t>
            </w:r>
            <w:r w:rsidRPr="00C935C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при оформлении соответствующей пассажирской перевозки?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пункт 9 Порядка формирования и ведения автоматизированных централизованных баз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9044E1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Обеспечивает ли п</w:t>
            </w:r>
            <w:r w:rsidR="004C2A3A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еревозчик (субъект транспортной инфраструктуры) передачу данных о пассажирах в АЦБПДП </w:t>
            </w:r>
            <w:r w:rsidR="004C2A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установленный срок</w:t>
            </w:r>
            <w:r w:rsidR="004C2A3A"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после ввода данных в информационную систему перевозчика (субъекта транспортной инфраструктуры</w:t>
            </w:r>
            <w:r w:rsidR="004C2A3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пункт 30 Порядка формирования и ведения автоматизированных централизованных баз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Обеспечивается ли </w:t>
            </w:r>
            <w:r w:rsidR="003065B5" w:rsidRPr="009E3F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6955B2" w:rsidRPr="009E3F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передача информации о персонале </w:t>
            </w:r>
            <w:r w:rsid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(экипаже) ТС</w:t>
            </w: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АЦБПДП по завершении формировани</w:t>
            </w:r>
            <w:r w:rsid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я экипажей ТС</w:t>
            </w: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установленный срок</w:t>
            </w:r>
            <w:r w:rsid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отправления ТС</w:t>
            </w: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?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пункт 31 Порядка формирования и ведения автоматизированных централизованных баз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Осуществляется ли </w:t>
            </w:r>
            <w:r w:rsidR="003065B5" w:rsidRPr="009E3F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лицом </w:t>
            </w: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передача сведений в АЦБПДП на русском языке с использованием кириллицы </w:t>
            </w: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 (или) с использованием латиницы на языке, на котором составлен документ, удостоверяющий личность и предъявляемый при оформлении, бронировании проездного документа (билета), формировании списка пассажиров, формировании персонала (экипажа)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ind w:right="41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пункт 40 Порядка формирования и ведения автоматизированных </w:t>
            </w:r>
            <w:r w:rsidRPr="00B96D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централизованных баз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rPr>
          <w:trHeight w:val="22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425D61" w:rsidRDefault="004C2A3A" w:rsidP="00D22946">
            <w:pPr>
              <w:spacing w:after="0"/>
              <w:rPr>
                <w:rFonts w:eastAsia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A136AD" w:rsidP="00A136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дополнительных мероприятий </w:t>
            </w:r>
            <w:r w:rsidR="004C2A3A" w:rsidRPr="00B96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ТС первой категории</w:t>
            </w: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Принимаются ли </w:t>
            </w:r>
            <w:r w:rsidR="00005814" w:rsidRPr="009E3F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6955B2" w:rsidRPr="009E3F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меры по недопущению проникновения нар</w:t>
            </w:r>
            <w:r w:rsid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ушителя на ТС</w:t>
            </w: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путем контроля и проверки перевозочных и (или) пропускных документов пассажиров и (или) физических лиц на границах зоны транспортной безоп</w:t>
            </w:r>
            <w:r w:rsid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асности ТС</w:t>
            </w:r>
            <w:r w:rsidRPr="009E3F9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 пункта 20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D7C2E" w:rsidRDefault="00BE5AF2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7C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Обеспечивается ли </w:t>
            </w:r>
            <w:r w:rsidRPr="00BD7C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BD7C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D7C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всем объектам досмотра, </w:t>
            </w:r>
            <w:proofErr w:type="gramStart"/>
            <w:r w:rsidRPr="00BD7C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проходящих</w:t>
            </w:r>
            <w:proofErr w:type="gramEnd"/>
            <w:r w:rsidRPr="00BD7C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(перемещаемых) на ТС проведение: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2 пункта 20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6955B2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136.1.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D7C2E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7C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955B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BE5AF2" w:rsidP="006955B2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136</w:t>
            </w:r>
            <w:r w:rsidR="006955B2">
              <w:rPr>
                <w:rFonts w:eastAsia="Calibri"/>
                <w:bCs/>
                <w:sz w:val="20"/>
                <w:szCs w:val="20"/>
              </w:rPr>
              <w:t>.2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D7C2E" w:rsidRDefault="006955B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7C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96D4F" w:rsidRDefault="006955B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6955B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955B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BE5AF2" w:rsidP="006955B2">
            <w:pPr>
              <w:pStyle w:val="a4"/>
              <w:ind w:left="0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136</w:t>
            </w:r>
            <w:r w:rsidR="006955B2">
              <w:rPr>
                <w:rFonts w:eastAsia="Calibri"/>
                <w:bCs/>
                <w:sz w:val="20"/>
                <w:szCs w:val="20"/>
              </w:rPr>
              <w:t>.3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D7C2E" w:rsidRDefault="006955B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7C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B96D4F" w:rsidRDefault="006955B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B2" w:rsidRPr="00DF0140" w:rsidRDefault="006955B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14DD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Выявляются ли </w:t>
            </w:r>
            <w:r w:rsidR="00BE0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6955B2" w:rsidRPr="00914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914DD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путем проведения</w:t>
            </w:r>
            <w:r w:rsidR="00BD7C2E" w:rsidRPr="00914DD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осмотра ТС </w:t>
            </w:r>
            <w:r w:rsidRPr="00914DD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после прибытия на конечный остановочный пункт предметы и вещества, которые запрещены или ограничены для перемещения в зону транс</w:t>
            </w:r>
            <w:r w:rsidR="00BD7C2E" w:rsidRPr="00914DD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портной безопасности ТС</w:t>
            </w:r>
            <w:r w:rsidRPr="00914DD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3 пункта 20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Выявляются ли </w:t>
            </w:r>
            <w:r w:rsidR="00BE01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6955B2" w:rsidRPr="002238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путем проведени</w:t>
            </w:r>
            <w:r w:rsidR="0022380B"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я осмотра ТС</w:t>
            </w:r>
            <w:r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выхода на маршрут предметы и вещества, которые запрещены или ограничены для перемещения в зону транспортной без</w:t>
            </w:r>
            <w:r w:rsidR="0022380B"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в случае если с момента предыдущег</w:t>
            </w:r>
            <w:r w:rsidR="0022380B"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 осмотра ТС</w:t>
            </w:r>
            <w:r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была возможность доступа посторон</w:t>
            </w:r>
            <w:r w:rsidR="0022380B"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них лиц к ТС</w:t>
            </w:r>
            <w:r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вне границ зо</w:t>
            </w:r>
            <w:r w:rsidR="0022380B"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ны транспортной безопасности ОТИ</w:t>
            </w:r>
            <w:r w:rsidRPr="002238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4 пункта 20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A76D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Спланированы ли </w:t>
            </w:r>
            <w:r w:rsidR="00005814" w:rsidRPr="008A76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лицом </w:t>
            </w:r>
            <w:r w:rsidRPr="008A76D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пресечение силами обеспечения транспортной безопасности ТС попытки совершения</w:t>
            </w:r>
            <w:r w:rsidR="004B4778" w:rsidRPr="008A76D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АНВ</w:t>
            </w:r>
            <w:r w:rsidRPr="008A76D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5 пункта 20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BE0118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Принимаются ли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C2A3A" w:rsidRPr="008A76D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меры пр</w:t>
            </w:r>
            <w:r w:rsidR="008A76D0" w:rsidRPr="008A76D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 стоянке ТС</w:t>
            </w:r>
            <w:r w:rsidR="004C2A3A" w:rsidRPr="008A76D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 недопущению попадания предметов и веществ, которые запрещены или ограничены для перемещения на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6 пункта 20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Оснащено ли </w:t>
            </w:r>
            <w:r w:rsidRPr="00F209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F209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ТС</w:t>
            </w: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техническими средствами обеспечения транспортной безопасности ТС, обеспечивающими </w:t>
            </w:r>
            <w:proofErr w:type="spellStart"/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видеообнаружение</w:t>
            </w:r>
            <w:proofErr w:type="spellEnd"/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объектов видеонаблюдения: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первый подпункта 7 пункта 20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8A76D0" w:rsidRDefault="00BE5AF2" w:rsidP="00722234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A76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141.1.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кабине (отделении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водителя)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8A76D0" w:rsidRDefault="00BE5AF2" w:rsidP="00722234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A76D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141.2.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путях проход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 в салон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37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Оснащено ли </w:t>
            </w:r>
            <w:r w:rsidR="00005814" w:rsidRPr="00063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проверяемы</w:t>
            </w:r>
            <w:r w:rsidR="007222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3E4902" w:rsidRPr="000637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ТС</w:t>
            </w:r>
            <w:r w:rsidRPr="000637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техническими средствами обеспечения транспортной без</w:t>
            </w:r>
            <w:r w:rsidR="003E4902" w:rsidRPr="000637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0637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обеспечивающими передачу видеоизображения</w:t>
            </w:r>
            <w:r w:rsidR="003E4902" w:rsidRPr="000637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соответствии с порядком передачи данных</w:t>
            </w:r>
            <w:r w:rsidRPr="0006377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второй подпункта 7 пункта 20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Оснащено ли </w:t>
            </w:r>
            <w:r w:rsidR="00005814" w:rsidRPr="00F209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20975" w:rsidRPr="00F209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ТС</w:t>
            </w: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техническими средствами обеспечения транспортной без</w:t>
            </w:r>
            <w:r w:rsidR="00F20975"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обеспечивающими выявление проникновения нарушителя в зону транспортной без</w:t>
            </w:r>
            <w:r w:rsidR="00F20975"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или ее части и (или) на критические элементы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абзац третий подпункта 7 пункта 20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C2A3A" w:rsidRPr="00DF0140" w:rsidTr="00CE7757">
        <w:trPr>
          <w:trHeight w:val="23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425D61" w:rsidRDefault="004C2A3A" w:rsidP="00D22946">
            <w:pPr>
              <w:spacing w:after="0"/>
              <w:rPr>
                <w:rFonts w:eastAsia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DB44DF" w:rsidP="00BE7C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</w:t>
            </w:r>
            <w:r w:rsidR="00BE7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4C2A3A" w:rsidRPr="00B96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ополнительн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мероприятий</w:t>
            </w:r>
            <w:r w:rsidR="004C2A3A" w:rsidRPr="00B96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ТС первой категории</w:t>
            </w:r>
            <w:r w:rsidR="004C2A3A" w:rsidRPr="00B96D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случае объявления уровня безопасности </w:t>
            </w:r>
            <w:r w:rsidR="00BE5AF2" w:rsidRPr="00B96D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r w:rsidR="004C2A3A" w:rsidRPr="00B96D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Прекращается ли </w:t>
            </w:r>
            <w:r w:rsidR="00FC51CF" w:rsidRPr="00F209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C864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допуск посетителей на критические</w:t>
            </w:r>
            <w:r w:rsidR="00F20975"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элементы ТС</w:t>
            </w: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 пункта 21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Осуществляется ли </w:t>
            </w:r>
            <w:r w:rsidRPr="00F209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F209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выявление признаков вероятной связи персонала и физических лиц с подготовкой совершения ил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 совершением АНВ</w:t>
            </w:r>
            <w:r w:rsidRPr="00F209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путем наблюдения и собеседования в зоне транспортной безопасности ТС: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2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>пункта 21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F20975" w:rsidRDefault="00BE5AF2" w:rsidP="00722234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209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145.1.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 время осуществления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F20975" w:rsidRDefault="00BE5AF2" w:rsidP="00722234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209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145.2.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ходе перевозки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34298F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7D7A60" w:rsidRPr="001933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C2A3A" w:rsidRPr="0019333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силами обеспечения транспортной безопасности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ТС </w:t>
            </w:r>
            <w:r w:rsidR="004C2A3A" w:rsidRPr="0019333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досмотр объектов досмотра при посадке в пути с</w:t>
            </w:r>
            <w:r w:rsidR="00193334" w:rsidRPr="0019333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ледования ТС</w:t>
            </w:r>
            <w:r w:rsidR="004C2A3A" w:rsidRPr="0019333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за </w:t>
            </w:r>
            <w:r w:rsidR="004C2A3A" w:rsidRPr="0019333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исключением ТС, осуществляющих перевозку пассажиров в городском и пригородном сообщении между пунктами отправления и назначения?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подпункт 3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>пункта 21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Осуществляется ли </w:t>
            </w:r>
            <w:r w:rsidR="00FC51CF" w:rsidRPr="001F52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7D7A60" w:rsidRPr="001F52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постоянный контроль персоналом за входным</w:t>
            </w:r>
            <w:r w:rsidR="00193334"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 дверями ТС</w:t>
            </w:r>
            <w:r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за </w:t>
            </w:r>
            <w:r w:rsidR="00193334"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исключением ТС</w:t>
            </w:r>
            <w:r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осуществляющих перевозку пассажиров в городском и пригородном сообщении, и (или) критическими элементами ТС</w:t>
            </w:r>
            <w:r w:rsidR="001F5229"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выявление</w:t>
            </w:r>
            <w:r w:rsidR="00687FFE"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нарушителей, признаки подг</w:t>
            </w:r>
            <w:r w:rsid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отовки совершения или совершения</w:t>
            </w:r>
            <w:r w:rsidR="00687FFE"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АНВ на ТС</w:t>
            </w:r>
            <w:r w:rsidR="001F5229"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F5229"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</w:t>
            </w:r>
            <w:proofErr w:type="gramEnd"/>
            <w:r w:rsidR="001F5229" w:rsidRPr="001F522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4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 xml:space="preserve"> пункта 21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732A3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2A3" w:rsidRPr="001F5229" w:rsidRDefault="001F5229" w:rsidP="00C65E21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F522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147.1.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2A3" w:rsidRPr="00DF0140" w:rsidRDefault="008732A3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F52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осадке пассажиров?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2A3" w:rsidRPr="00B96D4F" w:rsidRDefault="008732A3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2A3" w:rsidRPr="00DF0140" w:rsidRDefault="008732A3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732A3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2A3" w:rsidRPr="001F5229" w:rsidRDefault="001F5229" w:rsidP="00C65E21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F522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147.2.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2A3" w:rsidRPr="00DF0140" w:rsidRDefault="008732A3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высадке пассажиров?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2A3" w:rsidRPr="00B96D4F" w:rsidRDefault="008732A3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2A3" w:rsidRPr="00DF0140" w:rsidRDefault="008732A3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9931D7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1D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Осуществляется ли </w:t>
            </w:r>
            <w:r w:rsidR="00FC51CF" w:rsidRPr="009931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9931D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путем патрулирования на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5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>пункта 21 Требований по обеспечению транспортной безопас</w:t>
            </w:r>
            <w:r w:rsidR="009931D7" w:rsidRPr="00B96D4F">
              <w:rPr>
                <w:rFonts w:ascii="Times New Roman" w:eastAsia="Calibri" w:hAnsi="Times New Roman" w:cs="Times New Roman"/>
                <w:bCs/>
                <w:sz w:val="20"/>
              </w:rPr>
              <w:t>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287C" w:rsidRPr="00DF0140" w:rsidTr="00DE28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87C" w:rsidRPr="009931D7" w:rsidRDefault="00DE287C" w:rsidP="00FA0ED6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931D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148.1.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87C" w:rsidRPr="00DF0140" w:rsidRDefault="00DE287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выявление нарушителей?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287C" w:rsidRPr="00B96D4F" w:rsidRDefault="00DE287C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87C" w:rsidRPr="00DF0140" w:rsidRDefault="00DE28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E287C" w:rsidRPr="00DF0140" w:rsidTr="00DE287C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87C" w:rsidRPr="009931D7" w:rsidRDefault="00DE287C" w:rsidP="00FA0ED6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931D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148.2.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87C" w:rsidRPr="00DF0140" w:rsidRDefault="00DE287C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подготовка к совершению или совершение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АНВ?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87C" w:rsidRPr="00B96D4F" w:rsidRDefault="00DE287C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87C" w:rsidRPr="00DF0140" w:rsidRDefault="00DE287C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C91A8C" w:rsidRDefault="004C2A3A" w:rsidP="00D81C15">
            <w:pPr>
              <w:spacing w:after="0"/>
              <w:rPr>
                <w:rFonts w:eastAsia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6AD" w:rsidRDefault="00A136AD" w:rsidP="00A136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</w:t>
            </w:r>
            <w:r w:rsidR="004C2A3A" w:rsidRPr="00B96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мероприятий </w:t>
            </w:r>
            <w:r w:rsidR="004C2A3A" w:rsidRPr="00B96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ТС</w:t>
            </w:r>
          </w:p>
          <w:p w:rsidR="004C2A3A" w:rsidRPr="00B96D4F" w:rsidRDefault="004C2A3A" w:rsidP="00A136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первой категории</w:t>
            </w:r>
            <w:r w:rsidRPr="00B96D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случае объявления уровня безопасности </w:t>
            </w:r>
            <w:r w:rsidR="00BE5AF2" w:rsidRPr="00B96D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 w:rsidRPr="00B96D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3</w:t>
            </w:r>
          </w:p>
        </w:tc>
      </w:tr>
      <w:tr w:rsidR="007D7A60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DF0140" w:rsidRDefault="007D7A60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F16F7B" w:rsidRDefault="007D7A60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6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Прекращается ли</w:t>
            </w:r>
            <w:r w:rsidRPr="00F16F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лицом </w:t>
            </w:r>
            <w:r w:rsidRPr="00F16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допуск физических лиц: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B96D4F" w:rsidRDefault="007D7A60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1 пункта 22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DF0140" w:rsidRDefault="007D7A60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7A60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DF0140" w:rsidRDefault="00D00874" w:rsidP="00D00874">
            <w:pPr>
              <w:pStyle w:val="a4"/>
              <w:ind w:left="0" w:right="-109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149</w:t>
            </w:r>
            <w:r w:rsidR="007D7A60">
              <w:rPr>
                <w:rFonts w:eastAsia="Calibri"/>
                <w:bCs/>
                <w:sz w:val="20"/>
                <w:szCs w:val="20"/>
              </w:rPr>
              <w:t>.1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F16F7B" w:rsidRDefault="007D7A60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6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технологическ</w:t>
            </w:r>
            <w:r w:rsidR="00D00874" w:rsidRPr="00F16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ий сектор ТС</w:t>
            </w:r>
            <w:r w:rsidRPr="00F16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B96D4F" w:rsidRDefault="007D7A60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DF0140" w:rsidRDefault="007D7A60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7A60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DF0140" w:rsidRDefault="00D00874" w:rsidP="00D00874">
            <w:pPr>
              <w:pStyle w:val="a4"/>
              <w:ind w:left="0" w:right="-109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149</w:t>
            </w:r>
            <w:r w:rsidR="007D7A60">
              <w:rPr>
                <w:rFonts w:eastAsia="Calibri"/>
                <w:bCs/>
                <w:sz w:val="20"/>
                <w:szCs w:val="20"/>
              </w:rPr>
              <w:t>.2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F16F7B" w:rsidRDefault="007D7A60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16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критические</w:t>
            </w:r>
            <w:r w:rsidR="00D00874" w:rsidRPr="00F16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элементы ТС</w:t>
            </w:r>
            <w:r w:rsidRPr="00F16F7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B96D4F" w:rsidRDefault="007D7A60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7A60" w:rsidRPr="00DF0140" w:rsidRDefault="007D7A60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E7371C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Прекращается ли</w:t>
            </w:r>
            <w:r w:rsidR="00C36CC0" w:rsidRPr="00E73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8A2833" w:rsidRPr="00E73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8A2833"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допуск в ТС</w:t>
            </w: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объектов досмотра, не прошедших досмотр, за </w:t>
            </w:r>
            <w:r w:rsidR="008A2833"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исключением ТС</w:t>
            </w: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осуществляющих перевозку пассажиров в городском и пригородном сообщении?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 пункта 22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E7371C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Принимаются ли</w:t>
            </w:r>
            <w:r w:rsidR="00C36CC0" w:rsidRPr="00E73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меры по эвакуации физических лиц, нахо</w:t>
            </w:r>
            <w:r w:rsidR="00F16F7B"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дящихся на ТС</w:t>
            </w: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за исключением физических лиц из состава сил обеспечения транспортной без</w:t>
            </w:r>
            <w:r w:rsidR="00F16F7B"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 пункта 22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Осуществляется ли</w:t>
            </w:r>
            <w:r w:rsidR="00C36CC0" w:rsidRPr="00E73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7D7A60" w:rsidRPr="00E73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7371C"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для ТС</w:t>
            </w: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осуществляющих перевозку пассажиров в городском и пригородном сообщении, подразделением транспортной без</w:t>
            </w:r>
            <w:r w:rsidR="00E7371C"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дос</w:t>
            </w:r>
            <w:r w:rsidR="00E7371C"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мотр всех проходящих на ТС</w:t>
            </w:r>
            <w:r w:rsidRPr="00E73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объектов досмотра?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4 пункта 22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C91A8C" w:rsidRDefault="004C2A3A" w:rsidP="00984447">
            <w:pPr>
              <w:spacing w:after="0"/>
              <w:rPr>
                <w:rFonts w:eastAsia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120" w:rsidRDefault="00674120" w:rsidP="006741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дополнительных мероприятий </w:t>
            </w:r>
          </w:p>
          <w:p w:rsidR="004C2A3A" w:rsidRPr="00B96D4F" w:rsidRDefault="004C2A3A" w:rsidP="006741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ТС второй категории</w:t>
            </w: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43E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Принимаются ли</w:t>
            </w:r>
            <w:r w:rsidR="00C36CC0" w:rsidRPr="00943E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7D7A60" w:rsidRPr="00943E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943E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меры по недопущению проникновения нар</w:t>
            </w:r>
            <w:r w:rsidR="00943E0C" w:rsidRPr="00943E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ушителя на ТС</w:t>
            </w:r>
            <w:r w:rsidRPr="00943E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пассажиров и (или) физических лиц на границах зоны транспортной без</w:t>
            </w:r>
            <w:r w:rsidR="00943E0C" w:rsidRPr="00943E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943E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за </w:t>
            </w:r>
            <w:r w:rsidR="00943E0C" w:rsidRPr="00943E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исключением ТС</w:t>
            </w:r>
            <w:r w:rsidRPr="00943E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осуществляющих перевозку пассажиров в городском и пригородном сообщении?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 пункта 23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625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Обеспечивается ли</w:t>
            </w:r>
            <w:r w:rsidRPr="00E625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E625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E625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всех объектов досмотра, проходящих (перемещаемых) на ТС, за исключением ТС, осуществляющих перевозку пассажиров в городском и пригородном сообщении: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 пункта 23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8D6C3E" w:rsidRDefault="00BE5AF2" w:rsidP="004E6D2A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6C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154.1.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8D6C3E" w:rsidRDefault="00BE5AF2" w:rsidP="004E6D2A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6C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154.2.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8D6C3E" w:rsidRDefault="00BE5AF2" w:rsidP="004E6D2A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6C3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154.3.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повторного досмотра?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625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Осуществляется ли</w:t>
            </w:r>
            <w:r w:rsidR="00C36CC0" w:rsidRPr="00E625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E6258E" w:rsidRPr="00E625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E625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выявление путем проведени</w:t>
            </w:r>
            <w:r w:rsidR="00E6258E" w:rsidRPr="00E625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я осмотра ТС</w:t>
            </w:r>
            <w:r w:rsidRPr="00E625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после прибытия на конечный остановочный пункт предметов и веществ, которые запрещены или ограничены для перемещения в зону транспортной безопасности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 пункта 23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3031F5" w:rsidRDefault="004C2A3A" w:rsidP="003031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Выявляются ли</w:t>
            </w:r>
            <w:r w:rsidR="00C36CC0" w:rsidRPr="003031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E6258E" w:rsidRPr="003031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путем проведения осмотра</w:t>
            </w:r>
            <w:r w:rsidR="00E6258E"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ТС</w:t>
            </w:r>
            <w:r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выхода на маршрут предметы и вещества, которые запрещены или ограничены для перемещения в зону транспортной без</w:t>
            </w:r>
            <w:r w:rsidR="00E6258E"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в случае если с момента предыдущег</w:t>
            </w:r>
            <w:r w:rsidR="00E6258E"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 осмотра ТС</w:t>
            </w:r>
            <w:r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была возможность доступа посторонних лиц к</w:t>
            </w:r>
            <w:r w:rsidR="00E6258E"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ТС</w:t>
            </w:r>
            <w:r w:rsidR="003031F5"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вне границ</w:t>
            </w:r>
            <w:r w:rsidR="003031F5" w:rsidRPr="003031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зоны транспортной безопасности ОТИ?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4 пункта 23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DA68B4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Принимаются ли</w:t>
            </w:r>
            <w:r w:rsidR="00C36CC0" w:rsidRPr="003031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юридическим лицом </w:t>
            </w:r>
            <w:r w:rsidR="007D7A60" w:rsidRPr="003031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или </w:t>
            </w:r>
            <w:r w:rsidR="007D7A60" w:rsidRPr="003031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индивидуальным предпринимателем </w:t>
            </w:r>
            <w:r w:rsidR="004C2A3A"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меры пр</w:t>
            </w:r>
            <w:r w:rsidR="003031F5"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 стоянке ТС</w:t>
            </w:r>
            <w:r w:rsidR="004C2A3A" w:rsidRPr="003031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 недопущению попадания предметов и веществ, которые запрещены или ограничены для перемещения, путем проверки материальных пропусков, накладных, ведомостей и иных перевозочных документов, а также перемещаемых на ТС материально-технических объектов?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подпункт 5 пункта 23 Требований по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Оснащено ли</w:t>
            </w:r>
            <w:r w:rsidRPr="000D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0D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ТС</w:t>
            </w: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техническими средствами обеспечения транспортной безопасности ТС, обеспечивающими </w:t>
            </w:r>
            <w:proofErr w:type="spellStart"/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видеообнаружение</w:t>
            </w:r>
            <w:proofErr w:type="spellEnd"/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объектов видеонаблюдения: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абзац второй подпункта 6 пункта 23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0D79DA" w:rsidRDefault="00BE5AF2" w:rsidP="00954ECD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9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158.1.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кабине (отделении водителя)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0D79DA" w:rsidRDefault="00BE5AF2" w:rsidP="00954ECD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9D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158.2.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 путях прохода в салон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0D79DA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Оснащено ли</w:t>
            </w:r>
            <w:r w:rsidR="000D79DA" w:rsidRPr="000D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0D79DA" w:rsidRPr="000D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D79DA"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ТС</w:t>
            </w: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техническими средствами обеспечения тр</w:t>
            </w:r>
            <w:r w:rsidR="000D79DA"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анспортной безопасности ТС</w:t>
            </w: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обеспечивающими передачу видеоизображения</w:t>
            </w:r>
            <w:r w:rsidR="000D79DA"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соответствии с порядком передачи данных</w:t>
            </w: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?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BE5AF2"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третий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 6 пункта 23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0D79DA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Оснащено ли</w:t>
            </w:r>
            <w:r w:rsidR="00C36CC0" w:rsidRPr="000D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7D7A60" w:rsidRPr="000D79D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ТС техническими средствами обеспечения транспортной без</w:t>
            </w:r>
            <w:r w:rsidR="005B409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обеспечивающими выявление проникновения нарушителя в зону транспортной без</w:t>
            </w:r>
            <w:r w:rsidR="000D79DA"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или ее части и (или) на критические</w:t>
            </w:r>
            <w:r w:rsidR="000D79DA"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элементы ТС</w:t>
            </w:r>
            <w:r w:rsidRPr="000D79D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абзац </w:t>
            </w:r>
            <w:r w:rsidR="00BE5AF2"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четвертый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подпункта 6 пункта 23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C91A8C" w:rsidRDefault="004C2A3A" w:rsidP="005B4094">
            <w:pPr>
              <w:spacing w:after="0"/>
              <w:rPr>
                <w:rFonts w:eastAsia="Calibr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120" w:rsidRDefault="00674120" w:rsidP="006741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дополнительных мероприятий </w:t>
            </w:r>
            <w:r w:rsidR="004C2A3A" w:rsidRPr="00B96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ТС второй категории </w:t>
            </w:r>
          </w:p>
          <w:p w:rsidR="004C2A3A" w:rsidRPr="00B96D4F" w:rsidRDefault="004C2A3A" w:rsidP="006741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 случае объявления уровня безопасности </w:t>
            </w:r>
            <w:r w:rsidR="00BE5AF2" w:rsidRPr="00B96D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 w:rsidRPr="00B96D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</w:t>
            </w: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64D5D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B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Прекращен ли</w:t>
            </w:r>
            <w:r w:rsidR="00C36CC0" w:rsidRPr="00BE3B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7D7A60" w:rsidRPr="00BE3B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C2A3A" w:rsidRPr="00BE3B4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допуск посетителей на критические элементы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 пункта 24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Осуществляется ли</w:t>
            </w:r>
            <w:r w:rsidR="00252310" w:rsidRPr="00A561F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7D7A60" w:rsidRPr="00A561F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выявление путем наблюдения и собеседования в целях обеспечения транспортной без</w:t>
            </w:r>
            <w:r w:rsidR="00BE3B42"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зоне транспортной без</w:t>
            </w:r>
            <w:r w:rsidR="00BE3B42"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за </w:t>
            </w:r>
            <w:r w:rsidR="00BE3B42"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исключением ТС</w:t>
            </w:r>
            <w:r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осуществляющих перевозку пассажиров в городском и пригородном сообщении, во время осуществления перевозки и в ходе перевозки признаков вероятной связи персонала и физических лиц с подготовкой совершения или совершением</w:t>
            </w:r>
            <w:r w:rsidR="00BE3B42"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АНВ</w:t>
            </w:r>
            <w:r w:rsidRPr="00A561F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 xml:space="preserve"> пункта 24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0399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Осуществляется ли</w:t>
            </w:r>
            <w:r w:rsidR="00A561FE" w:rsidRPr="00B039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B0399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силами обеспечения транспортной безопасности </w:t>
            </w:r>
            <w:r w:rsidR="005D08E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ТС </w:t>
            </w:r>
            <w:r w:rsidRPr="00B0399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досмотр объектов досмотра при их посадке в пути следования ТС, за </w:t>
            </w:r>
            <w:r w:rsidR="00A561FE" w:rsidRPr="00B0399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исключением ТС</w:t>
            </w:r>
            <w:r w:rsidRPr="00B0399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осуществляющих перевозку пассажиров в городском и пригородном сообщении, между пунктами отправления и назначения?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 xml:space="preserve"> пункта 24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923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Осуществляется</w:t>
            </w:r>
            <w:r w:rsidR="005D08E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ли</w:t>
            </w:r>
            <w:r w:rsidR="00C36CC0" w:rsidRPr="007923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7D7A60" w:rsidRPr="007923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923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путем постоянного контроля персоналом за входным</w:t>
            </w:r>
            <w:r w:rsidR="008901A7" w:rsidRPr="007923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 дверями ТС</w:t>
            </w:r>
            <w:r w:rsidRPr="007923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за </w:t>
            </w:r>
            <w:r w:rsidR="00526CF1" w:rsidRPr="007923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исключением ТС</w:t>
            </w:r>
            <w:r w:rsidRPr="007923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осуществляющих перевозку пассажиров в городском и пригородном сообщении, и критическими элементами ТС при посадке и высадке пассажиров выявление нарушителей, признаков подготовки совершения или</w:t>
            </w:r>
            <w:r w:rsidR="00526CF1" w:rsidRPr="007923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совершение АНВ</w:t>
            </w:r>
            <w:r w:rsidRPr="007923B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на ТС?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4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 xml:space="preserve"> пункта 24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873013" w:rsidRDefault="00BE5AF2" w:rsidP="00BD36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36A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Осуществляется ли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BD36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D36A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путем патрулирования на 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реже одного раза в 4 часа</w:t>
            </w:r>
            <w:r w:rsidRPr="00BD36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5 пункта 24 Требований по обеспечению транспортной безопасности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D36A9" w:rsidRDefault="00BE5AF2" w:rsidP="0059448C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D36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165.1.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D36A9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36A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выявление нарушителей?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D36A9" w:rsidRDefault="00BE5AF2" w:rsidP="0059448C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D36A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165.2.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D36A9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D36A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к совершению или совершение АНВ?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E74B91">
        <w:tc>
          <w:tcPr>
            <w:tcW w:w="10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0DB" w:rsidRDefault="000920DB" w:rsidP="000920DB">
            <w:pPr>
              <w:pStyle w:val="a4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дополнительных мероприятий </w:t>
            </w:r>
            <w:r w:rsidR="004C2A3A" w:rsidRPr="00B96D4F">
              <w:rPr>
                <w:b/>
                <w:bCs/>
                <w:sz w:val="20"/>
                <w:szCs w:val="20"/>
              </w:rPr>
              <w:t xml:space="preserve"> на ТС второй категории </w:t>
            </w:r>
          </w:p>
          <w:p w:rsidR="004C2A3A" w:rsidRPr="00B96D4F" w:rsidRDefault="004C2A3A" w:rsidP="000920DB">
            <w:pPr>
              <w:pStyle w:val="a4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96D4F">
              <w:rPr>
                <w:rFonts w:eastAsia="Calibri"/>
                <w:b/>
                <w:sz w:val="20"/>
                <w:szCs w:val="20"/>
              </w:rPr>
              <w:t xml:space="preserve">в случае </w:t>
            </w:r>
            <w:r w:rsidR="00BE5AF2" w:rsidRPr="00B96D4F">
              <w:rPr>
                <w:rFonts w:eastAsia="Calibri"/>
                <w:b/>
                <w:sz w:val="20"/>
                <w:szCs w:val="20"/>
              </w:rPr>
              <w:t>объявления уровня безопасности №</w:t>
            </w:r>
            <w:r w:rsidRPr="00B96D4F">
              <w:rPr>
                <w:rFonts w:eastAsia="Calibri"/>
                <w:b/>
                <w:sz w:val="20"/>
                <w:szCs w:val="20"/>
              </w:rPr>
              <w:t xml:space="preserve"> 3</w:t>
            </w:r>
          </w:p>
        </w:tc>
      </w:tr>
      <w:tr w:rsidR="00BE5AF2" w:rsidRPr="00DF0140" w:rsidTr="00B525B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260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Осуществляется ли</w:t>
            </w:r>
            <w:r w:rsidRPr="0022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Pr="002260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260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выявление предметов и веществ, которые запрещены или ограничены для перемещения в зону транспортной безопасности ТС путем проведения визуального осмотра ТС: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 пункта 25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BE5AF2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2260BB" w:rsidRDefault="00BE5AF2" w:rsidP="0059448C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260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166.1.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 выходе на маршрут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5AF2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2260BB" w:rsidRDefault="00BE5AF2" w:rsidP="0059448C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260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166.2.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после прибытия на конечный остановочный пункт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B96D4F" w:rsidRDefault="00BE5AF2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AF2" w:rsidRPr="00DF0140" w:rsidRDefault="00BE5AF2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4374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Прекращается ли</w:t>
            </w:r>
            <w:r w:rsidR="00C36CC0" w:rsidRPr="00E437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</w:t>
            </w:r>
            <w:r w:rsidR="00F141F5" w:rsidRPr="00E437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97925" w:rsidRPr="00E437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F141F5" w:rsidRPr="00E4374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допуск на ТС</w:t>
            </w:r>
            <w:r w:rsidRPr="00E4374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объектов досмотра, не прошедших досмотр</w:t>
            </w:r>
            <w:r w:rsidR="00E43747" w:rsidRPr="00E4374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за исключением ТС осуществляющих перевозку пассажиров в пригородном сообщении</w:t>
            </w:r>
            <w:r w:rsidRPr="00E4374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подпункт 2 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>пункта 25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B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Осуществляется ли</w:t>
            </w:r>
            <w:r w:rsidR="00C36CC0" w:rsidRPr="00AB3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97925" w:rsidRPr="00AB3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B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ТС, осуществляющих перевозку пассажиров в городском и пригородном сообщении, досмотр всех про</w:t>
            </w:r>
            <w:r w:rsidR="00E43747" w:rsidRPr="00AB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ходящих на ТС</w:t>
            </w:r>
            <w:r w:rsidRPr="00AB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объектов досмотра или прекращается ли</w:t>
            </w:r>
            <w:r w:rsidR="00E43747" w:rsidRPr="00AB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функционирование ТС</w:t>
            </w:r>
            <w:r w:rsidR="00AB3E15" w:rsidRPr="00AB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целях проведения</w:t>
            </w:r>
            <w:r w:rsidRPr="00AB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эвакуаци</w:t>
            </w:r>
            <w:r w:rsidR="00AB3E15" w:rsidRPr="00AB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AB3E1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всех находящихся на ТС физических лиц?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</w:t>
            </w:r>
            <w:r w:rsidRPr="00B96D4F">
              <w:rPr>
                <w:rFonts w:ascii="Times New Roman" w:eastAsia="Calibri" w:hAnsi="Times New Roman" w:cs="Times New Roman"/>
                <w:bCs/>
                <w:sz w:val="20"/>
              </w:rPr>
              <w:t xml:space="preserve"> пункта 25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E74B91">
        <w:tc>
          <w:tcPr>
            <w:tcW w:w="10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0DB" w:rsidRDefault="000920DB" w:rsidP="000920DB">
            <w:pPr>
              <w:pStyle w:val="a4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дополнительных мероприятий </w:t>
            </w:r>
          </w:p>
          <w:p w:rsidR="004C2A3A" w:rsidRPr="00B96D4F" w:rsidRDefault="004C2A3A" w:rsidP="000920DB">
            <w:pPr>
              <w:pStyle w:val="a4"/>
              <w:ind w:left="0"/>
              <w:jc w:val="center"/>
              <w:rPr>
                <w:bCs/>
                <w:sz w:val="20"/>
                <w:szCs w:val="20"/>
              </w:rPr>
            </w:pPr>
            <w:r w:rsidRPr="00B96D4F">
              <w:rPr>
                <w:b/>
                <w:bCs/>
                <w:sz w:val="20"/>
                <w:szCs w:val="20"/>
              </w:rPr>
              <w:t>на ТС третьей категории</w:t>
            </w: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E47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Принимаются ли</w:t>
            </w:r>
            <w:r w:rsidR="00C36CC0" w:rsidRPr="002E47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97925" w:rsidRPr="002E47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E47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меры по недопущению проникновения нар</w:t>
            </w:r>
            <w:r w:rsidR="002E47A2" w:rsidRPr="002E47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ушителя на ТС</w:t>
            </w:r>
            <w:r w:rsidRPr="002E47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путем контроля и проверки перевозочных и (или) пропускных документов пассажиров и (или) физических лиц на границах зоны транспортной б</w:t>
            </w:r>
            <w:r w:rsidR="002E47A2" w:rsidRPr="002E47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езопасности ТС</w:t>
            </w:r>
            <w:r w:rsidRPr="002E47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за </w:t>
            </w:r>
            <w:r w:rsidR="002E47A2" w:rsidRPr="002E47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исключением ТС</w:t>
            </w:r>
            <w:r w:rsidRPr="002E47A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осуществляющих перевозку пассажиров в городском и пригородном сообщении?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 пункта 26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86A3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Обеспечено ли</w:t>
            </w:r>
            <w:r w:rsidR="00C36CC0" w:rsidRPr="00286A3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23B99" w:rsidRPr="00286A3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86A3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выявление путем проведени</w:t>
            </w:r>
            <w:r w:rsidR="00F23B99" w:rsidRPr="00286A3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я осмотра ТС</w:t>
            </w:r>
            <w:r w:rsidRPr="00286A3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после прибытия на конечный остановочный пункт предметов и веществ, которые запрещены или ограничены для перемещения в зону транспортной без</w:t>
            </w:r>
            <w:r w:rsidR="00F23B99" w:rsidRPr="00286A3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опасности ТС</w:t>
            </w:r>
            <w:r w:rsidRPr="00286A3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 пункта 26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06E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Принимаются ли</w:t>
            </w:r>
            <w:r w:rsidR="00C36CC0" w:rsidRPr="00706E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97925" w:rsidRPr="00706E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06E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меры пр</w:t>
            </w:r>
            <w:r w:rsidR="00706E20" w:rsidRPr="00706E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 стоянке ТС</w:t>
            </w:r>
            <w:r w:rsidRPr="00706E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 недопущению попадания предметов и веществ, которые запрещены или ограничены для пере</w:t>
            </w:r>
            <w:r w:rsidR="00706E20" w:rsidRPr="00706E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мещения на ТС</w:t>
            </w:r>
            <w:r w:rsidRPr="00706E20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3 пункта 26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370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Оснащено ли</w:t>
            </w:r>
            <w:r w:rsidR="00706E20" w:rsidRPr="0053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лицом</w:t>
            </w:r>
            <w:r w:rsidR="00706E20" w:rsidRPr="0053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6E20" w:rsidRPr="005370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</w:t>
            </w:r>
            <w:r w:rsidRPr="005370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техническими средствами обеспечения транспортной без</w:t>
            </w:r>
            <w:r w:rsidR="00706E20" w:rsidRPr="005370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опасности ТС</w:t>
            </w:r>
            <w:r w:rsidRPr="005370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обеспечивающими </w:t>
            </w:r>
            <w:proofErr w:type="spellStart"/>
            <w:r w:rsidRPr="005370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видеообнаружение</w:t>
            </w:r>
            <w:proofErr w:type="spellEnd"/>
            <w:r w:rsidRPr="005370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объектов видеонаблюдения</w:t>
            </w:r>
            <w:r w:rsidR="00706E20" w:rsidRPr="0053709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ТС: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абзац первый подпункта 4 пункта 26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C382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82B" w:rsidRPr="00DC382B" w:rsidRDefault="00DC382B" w:rsidP="0053709E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C38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172.1.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82B" w:rsidRPr="00DF0140" w:rsidRDefault="00DC382B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кабине (о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тделении водителя)?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C382B" w:rsidRPr="00B96D4F" w:rsidRDefault="00DC382B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82B" w:rsidRPr="00DF0140" w:rsidRDefault="00DC382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C382B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82B" w:rsidRPr="00DC382B" w:rsidRDefault="00DC382B" w:rsidP="0053709E">
            <w:pPr>
              <w:spacing w:after="0"/>
              <w:ind w:right="-109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C38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172.2.</w:t>
            </w: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82B" w:rsidRPr="00DF0140" w:rsidRDefault="00DC382B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F014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путях проход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 в салон ТС?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82B" w:rsidRPr="00B96D4F" w:rsidRDefault="00DC382B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82B" w:rsidRPr="00DF0140" w:rsidRDefault="00DC382B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77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Оснащено ли</w:t>
            </w:r>
            <w:r w:rsidR="00067711" w:rsidRPr="000677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067711" w:rsidRPr="000677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ТС</w:t>
            </w:r>
            <w:r w:rsidRPr="000677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техническими средствами обеспечения транспор</w:t>
            </w:r>
            <w:r w:rsidR="00067711" w:rsidRPr="000677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тной безопасности ТС</w:t>
            </w:r>
            <w:r w:rsidRPr="000677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обеспечивающими передачу видеоизображения</w:t>
            </w:r>
            <w:r w:rsidR="00067711" w:rsidRPr="000677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соответствии с порядком передачи данных</w:t>
            </w:r>
            <w:r w:rsidRPr="0006771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абзац второй подпункта 4 пункта 26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E74B91">
        <w:tc>
          <w:tcPr>
            <w:tcW w:w="10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0DB" w:rsidRDefault="000920DB" w:rsidP="000920DB">
            <w:pPr>
              <w:pStyle w:val="a4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дополнительных мероприятий </w:t>
            </w:r>
            <w:r w:rsidR="004C2A3A" w:rsidRPr="00B96D4F">
              <w:rPr>
                <w:b/>
                <w:bCs/>
                <w:sz w:val="20"/>
                <w:szCs w:val="20"/>
              </w:rPr>
              <w:t xml:space="preserve">на ТС третьей категории </w:t>
            </w:r>
          </w:p>
          <w:p w:rsidR="004C2A3A" w:rsidRPr="00B96D4F" w:rsidRDefault="004C2A3A" w:rsidP="000920DB">
            <w:pPr>
              <w:pStyle w:val="a4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96D4F">
              <w:rPr>
                <w:rFonts w:eastAsia="Calibri"/>
                <w:b/>
                <w:sz w:val="20"/>
                <w:szCs w:val="20"/>
              </w:rPr>
              <w:t xml:space="preserve">в случае объявления уровня безопасности </w:t>
            </w:r>
            <w:r w:rsidR="00BE5AF2" w:rsidRPr="00B96D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Pr="00B96D4F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8B2605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26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Прекращается ли</w:t>
            </w:r>
            <w:r w:rsidR="00C36CC0" w:rsidRPr="008B26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97925" w:rsidRPr="008B26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B26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допуск посетителей на критические</w:t>
            </w:r>
            <w:r w:rsidR="00D84EE1" w:rsidRPr="008B26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элементы ТС</w:t>
            </w:r>
            <w:r w:rsidRPr="008B26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 пункта 27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825452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260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Выявляются ли</w:t>
            </w:r>
            <w:r w:rsidR="00C36CC0" w:rsidRPr="008B26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97925" w:rsidRPr="008B26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D84EE1" w:rsidRPr="008B26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путем проведения осмотра ТС до выхода на маршрут предметы и вещества, которые запрещены или ограничены для перемещения в зону транспортной безопасности ТС, в случае если с момента предыдущего осмотра ТС была возможность доступа посторонних лиц к ТС вне границ зоны</w:t>
            </w:r>
            <w:r w:rsidR="0082545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транспортной безопасности ОТИ?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2 пункта 27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Осуществляется ли </w:t>
            </w:r>
            <w:r w:rsidR="004236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97925" w:rsidRPr="009631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выявление </w:t>
            </w:r>
            <w:r w:rsidR="00C36CC0"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нарушителей </w:t>
            </w:r>
            <w:r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путем постоянного контроля персоналом за входным</w:t>
            </w:r>
            <w:r w:rsidR="000B4362"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 дверям ТС</w:t>
            </w:r>
            <w:r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за </w:t>
            </w:r>
            <w:r w:rsidR="000B4362"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исключением ТС</w:t>
            </w:r>
            <w:r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, осуществляющих перевозку пассажиров в городском и пригородном сообщении, и критическими элементами ТС при посадке и высад</w:t>
            </w:r>
            <w:r w:rsidR="00C36CC0"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ке пассажиров</w:t>
            </w:r>
            <w:r w:rsidRPr="0096317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3 пункта 27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E74B91">
        <w:tc>
          <w:tcPr>
            <w:tcW w:w="10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0DB" w:rsidRDefault="000920DB" w:rsidP="000920DB">
            <w:pPr>
              <w:pStyle w:val="a4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дополнительных мероприятий </w:t>
            </w:r>
            <w:r w:rsidR="004C2A3A" w:rsidRPr="00B96D4F">
              <w:rPr>
                <w:b/>
                <w:bCs/>
                <w:sz w:val="20"/>
                <w:szCs w:val="20"/>
              </w:rPr>
              <w:t>на ТС третьей категории</w:t>
            </w:r>
            <w:r w:rsidR="004C2A3A" w:rsidRPr="00B96D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C2A3A" w:rsidRPr="00B96D4F" w:rsidRDefault="004C2A3A" w:rsidP="000920DB">
            <w:pPr>
              <w:pStyle w:val="a4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96D4F">
              <w:rPr>
                <w:rFonts w:eastAsia="Calibri"/>
                <w:b/>
                <w:sz w:val="20"/>
                <w:szCs w:val="20"/>
              </w:rPr>
              <w:t xml:space="preserve">в случае объявления уровня безопасности </w:t>
            </w:r>
            <w:r w:rsidR="00BE5AF2" w:rsidRPr="00B96D4F">
              <w:rPr>
                <w:rFonts w:eastAsia="Calibri"/>
                <w:b/>
                <w:sz w:val="20"/>
                <w:szCs w:val="20"/>
              </w:rPr>
              <w:t>№</w:t>
            </w:r>
            <w:r w:rsidRPr="00B96D4F">
              <w:rPr>
                <w:rFonts w:eastAsia="Calibri"/>
                <w:b/>
                <w:sz w:val="20"/>
                <w:szCs w:val="20"/>
              </w:rPr>
              <w:t xml:space="preserve"> 3</w:t>
            </w: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1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Прекращается ли</w:t>
            </w:r>
            <w:r w:rsidR="00C36CC0" w:rsidRPr="009631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проверяемым </w:t>
            </w:r>
            <w:r w:rsidR="00724C5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лицом</w:t>
            </w:r>
            <w:r w:rsidR="00F97925" w:rsidRPr="009631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96317C" w:rsidRPr="009631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допуск на ТС</w:t>
            </w:r>
            <w:r w:rsidRPr="009631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посетителей и персонал</w:t>
            </w:r>
            <w:r w:rsidR="00C36CC0" w:rsidRPr="009631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="000F791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не связанным</w:t>
            </w:r>
            <w:r w:rsidRPr="009631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эксп</w:t>
            </w:r>
            <w:r w:rsidR="004236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луатацией ТС</w:t>
            </w:r>
            <w:r w:rsidRPr="009631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6D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подпункт 1 пункта 28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C2A3A" w:rsidRPr="00DF0140" w:rsidTr="00CE775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pStyle w:val="a4"/>
              <w:numPr>
                <w:ilvl w:val="0"/>
                <w:numId w:val="32"/>
              </w:numPr>
              <w:ind w:left="0" w:firstLine="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0F7910" w:rsidRDefault="004C2A3A" w:rsidP="00871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40F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Осуществляется ли</w:t>
            </w:r>
            <w:r w:rsidR="00C36CC0" w:rsidRPr="00484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проверяемым </w:t>
            </w:r>
            <w:r w:rsidR="00871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лицом </w:t>
            </w:r>
            <w:r w:rsidR="000F7910" w:rsidRPr="004840FB">
              <w:rPr>
                <w:rFonts w:ascii="Times New Roman" w:hAnsi="Times New Roman" w:cs="Times New Roman"/>
                <w:sz w:val="20"/>
                <w:szCs w:val="20"/>
              </w:rPr>
              <w:t>путем проведения осмотра ТС с периодичностью не менее 1 раза в час, а также в случае выявления признаков подготовки совершения или совершения АНВ на ТС выявление предметов и веществ, которые запрещены или ограничены для перемещения в зону транспортной безопасности?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B96D4F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96D4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подпункт 2 пункта 28 Требований по обеспечению транспортной безопасности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3A" w:rsidRPr="00DF0140" w:rsidRDefault="004C2A3A" w:rsidP="004C2A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B7495" w:rsidRPr="00A67780" w:rsidRDefault="004B7495" w:rsidP="00A67780">
      <w:pPr>
        <w:pStyle w:val="af2"/>
        <w:ind w:left="-426" w:right="-143"/>
        <w:jc w:val="both"/>
        <w:rPr>
          <w:rFonts w:ascii="Times New Roman" w:hAnsi="Times New Roman" w:cs="Times New Roman"/>
        </w:rPr>
      </w:pPr>
      <w:r w:rsidRPr="00814261">
        <w:rPr>
          <w:rFonts w:ascii="Times New Roman" w:hAnsi="Times New Roman" w:cs="Times New Roman"/>
          <w:sz w:val="16"/>
          <w:szCs w:val="16"/>
        </w:rPr>
        <w:t>*</w:t>
      </w:r>
      <w:r w:rsidR="0016575E" w:rsidRPr="00A67780">
        <w:rPr>
          <w:rFonts w:ascii="Times New Roman" w:hAnsi="Times New Roman" w:cs="Times New Roman"/>
        </w:rPr>
        <w:t xml:space="preserve">Перечень вопросов, отражающих содержание обязательных требований в области транспортной безопасности, установленных законодательством Российской Федерации, в том числе требований к антитеррористической защищенности объектов, учитывающих уровни безопасности для различных категорий транспортных средств автомобильного и городского </w:t>
      </w:r>
      <w:r w:rsidR="0016575E" w:rsidRPr="00A67780">
        <w:rPr>
          <w:rFonts w:ascii="Times New Roman" w:hAnsi="Times New Roman" w:cs="Times New Roman"/>
        </w:rPr>
        <w:lastRenderedPageBreak/>
        <w:t>наземного электрического транспорта</w:t>
      </w:r>
      <w:r w:rsidRPr="00A67780">
        <w:rPr>
          <w:rFonts w:ascii="Times New Roman" w:hAnsi="Times New Roman" w:cs="Times New Roman"/>
        </w:rPr>
        <w:t>, размещается на официальном сайте Ространснадзора в информационно-телекоммуникационной сети «Интернет».</w:t>
      </w:r>
    </w:p>
    <w:p w:rsidR="004B7495" w:rsidRDefault="004B7495" w:rsidP="004B74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7BBA" w:rsidRDefault="00137BBA" w:rsidP="008925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7BBA" w:rsidRDefault="00137BBA" w:rsidP="008925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7BBA" w:rsidRPr="00142C8B" w:rsidRDefault="00137BBA" w:rsidP="008925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92551" w:rsidRPr="00142C8B" w:rsidRDefault="00892551" w:rsidP="008925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C8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                                                                                                     ____________________</w:t>
      </w:r>
    </w:p>
    <w:p w:rsidR="00892551" w:rsidRPr="00142C8B" w:rsidRDefault="00892551" w:rsidP="008925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C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(подпись)                                                                                        (инициалы, фамилия должностного лица)</w:t>
      </w:r>
    </w:p>
    <w:p w:rsidR="00716931" w:rsidRPr="00DF0140" w:rsidRDefault="00716931" w:rsidP="00F20CBA">
      <w:pPr>
        <w:pStyle w:val="ConsPlusNonformat"/>
        <w:jc w:val="both"/>
        <w:rPr>
          <w:rFonts w:ascii="Times New Roman" w:hAnsi="Times New Roman" w:cs="Times New Roman"/>
        </w:rPr>
      </w:pPr>
    </w:p>
    <w:p w:rsidR="00716931" w:rsidRPr="00DF0140" w:rsidRDefault="00716931" w:rsidP="00F20CBA">
      <w:pPr>
        <w:pStyle w:val="ConsPlusNonformat"/>
        <w:jc w:val="both"/>
        <w:rPr>
          <w:rFonts w:ascii="Times New Roman" w:hAnsi="Times New Roman" w:cs="Times New Roman"/>
        </w:rPr>
      </w:pPr>
    </w:p>
    <w:p w:rsidR="00414471" w:rsidRDefault="000C3ED9" w:rsidP="000C3E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176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sectPr w:rsidR="00414471" w:rsidSect="00E86296">
      <w:headerReference w:type="default" r:id="rId12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DDE" w:rsidRDefault="00E51DDE" w:rsidP="00FD0B2F">
      <w:pPr>
        <w:spacing w:after="0" w:line="240" w:lineRule="auto"/>
      </w:pPr>
      <w:r>
        <w:separator/>
      </w:r>
    </w:p>
  </w:endnote>
  <w:endnote w:type="continuationSeparator" w:id="0">
    <w:p w:rsidR="00E51DDE" w:rsidRDefault="00E51DDE" w:rsidP="00FD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DDE" w:rsidRDefault="00E51DDE" w:rsidP="00FD0B2F">
      <w:pPr>
        <w:spacing w:after="0" w:line="240" w:lineRule="auto"/>
      </w:pPr>
      <w:r>
        <w:separator/>
      </w:r>
    </w:p>
  </w:footnote>
  <w:footnote w:type="continuationSeparator" w:id="0">
    <w:p w:rsidR="00E51DDE" w:rsidRDefault="00E51DDE" w:rsidP="00FD0B2F">
      <w:pPr>
        <w:spacing w:after="0" w:line="240" w:lineRule="auto"/>
      </w:pPr>
      <w:r>
        <w:continuationSeparator/>
      </w:r>
    </w:p>
  </w:footnote>
  <w:footnote w:id="1">
    <w:p w:rsidR="00E51DDE" w:rsidRPr="00A8777D" w:rsidRDefault="00E51DDE" w:rsidP="00A877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f5"/>
        </w:rPr>
        <w:footnoteRef/>
      </w:r>
      <w:r>
        <w:t xml:space="preserve"> </w:t>
      </w:r>
      <w:r w:rsidRPr="00A8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Настоящая форма проверочного листа (списка контрольных вопросов) (далее – проверочный лист) применяется в ходе плановой проверки при осуществлении федерального государственного контроля (надзора) за соблюдением требований по обеспечению транспортной безопасности, в том числе требований к антитеррористической защищенности объектов, учитывающих уровни безопасности для различных категорий транспортных средств автомобильного и городского наземного электрического транспорта. </w:t>
      </w:r>
    </w:p>
    <w:p w:rsidR="00E51DDE" w:rsidRPr="00A8777D" w:rsidRDefault="00E51DDE" w:rsidP="00A877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877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Предмет плановой проверки ограничивается перечнем контрольных вопросов, включенных в настоящий проверочный лист. </w:t>
      </w:r>
    </w:p>
    <w:p w:rsidR="00E51DDE" w:rsidRDefault="00E51DDE">
      <w:pPr>
        <w:pStyle w:val="af2"/>
      </w:pPr>
    </w:p>
  </w:footnote>
  <w:footnote w:id="2">
    <w:p w:rsidR="00E51DDE" w:rsidRPr="00805B6F" w:rsidRDefault="00E51DDE" w:rsidP="004C4738">
      <w:pPr>
        <w:pStyle w:val="af2"/>
        <w:rPr>
          <w:rFonts w:ascii="Times New Roman" w:eastAsia="Calibri" w:hAnsi="Times New Roman" w:cs="Times New Roman"/>
          <w:lang w:eastAsia="ru-RU"/>
        </w:rPr>
      </w:pPr>
      <w:r w:rsidRPr="00700590">
        <w:rPr>
          <w:rFonts w:ascii="Times New Roman" w:eastAsia="Calibri" w:hAnsi="Times New Roman" w:cs="Times New Roman"/>
          <w:sz w:val="16"/>
          <w:szCs w:val="16"/>
          <w:lang w:eastAsia="ru-RU"/>
        </w:rPr>
        <w:footnoteRef/>
      </w:r>
      <w:r w:rsidRPr="00700590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</w:t>
      </w:r>
      <w:r w:rsidRPr="00805B6F">
        <w:rPr>
          <w:rFonts w:ascii="Times New Roman" w:eastAsia="Calibri" w:hAnsi="Times New Roman" w:cs="Times New Roman"/>
          <w:lang w:eastAsia="ru-RU"/>
        </w:rPr>
        <w:t>Указывается: «да», «нет» либо «требование не применяется».</w:t>
      </w:r>
    </w:p>
  </w:footnote>
  <w:footnote w:id="3">
    <w:p w:rsidR="00E51DDE" w:rsidRPr="00805B6F" w:rsidRDefault="00E51DDE" w:rsidP="004C4738">
      <w:pPr>
        <w:pStyle w:val="af2"/>
        <w:rPr>
          <w:rFonts w:ascii="Times New Roman" w:hAnsi="Times New Roman" w:cs="Times New Roman"/>
        </w:rPr>
      </w:pPr>
      <w:r w:rsidRPr="00805B6F">
        <w:rPr>
          <w:rStyle w:val="af5"/>
          <w:rFonts w:ascii="Times New Roman" w:hAnsi="Times New Roman" w:cs="Times New Roman"/>
        </w:rPr>
        <w:footnoteRef/>
      </w:r>
      <w:r w:rsidRPr="00805B6F">
        <w:rPr>
          <w:rFonts w:ascii="Times New Roman" w:hAnsi="Times New Roman" w:cs="Times New Roman"/>
        </w:rPr>
        <w:t xml:space="preserve"> </w:t>
      </w:r>
      <w:r w:rsidRPr="00805B6F">
        <w:rPr>
          <w:rFonts w:ascii="Times New Roman" w:eastAsia="Times New Roman" w:hAnsi="Times New Roman" w:cs="Times New Roman"/>
          <w:bCs/>
          <w:lang w:eastAsia="ru-RU"/>
        </w:rPr>
        <w:t>Собрание законодательства Р</w:t>
      </w:r>
      <w:r>
        <w:rPr>
          <w:rFonts w:ascii="Times New Roman" w:eastAsia="Times New Roman" w:hAnsi="Times New Roman" w:cs="Times New Roman"/>
          <w:bCs/>
          <w:lang w:eastAsia="ru-RU"/>
        </w:rPr>
        <w:t>оссийской Федерации</w:t>
      </w:r>
      <w:r w:rsidRPr="00805B6F">
        <w:rPr>
          <w:rFonts w:ascii="Times New Roman" w:eastAsia="Times New Roman" w:hAnsi="Times New Roman" w:cs="Times New Roman"/>
          <w:bCs/>
          <w:lang w:eastAsia="ru-RU"/>
        </w:rPr>
        <w:t>, 2016, № 39, ст. 5648.</w:t>
      </w:r>
    </w:p>
  </w:footnote>
  <w:footnote w:id="4">
    <w:p w:rsidR="00E51DDE" w:rsidRPr="00A67780" w:rsidRDefault="00E51DDE" w:rsidP="00115B7D">
      <w:pPr>
        <w:pStyle w:val="af2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05B6F">
        <w:rPr>
          <w:rStyle w:val="af5"/>
          <w:rFonts w:ascii="Times New Roman" w:hAnsi="Times New Roman" w:cs="Times New Roman"/>
        </w:rPr>
        <w:footnoteRef/>
      </w:r>
      <w:r w:rsidRPr="00805B6F">
        <w:rPr>
          <w:rFonts w:ascii="Times New Roman" w:hAnsi="Times New Roman" w:cs="Times New Roman"/>
        </w:rPr>
        <w:t xml:space="preserve"> </w:t>
      </w:r>
      <w:r w:rsidRPr="00805B6F">
        <w:rPr>
          <w:rFonts w:ascii="Times New Roman" w:eastAsia="Times New Roman" w:hAnsi="Times New Roman" w:cs="Times New Roman"/>
          <w:bCs/>
          <w:lang w:eastAsia="ru-RU"/>
        </w:rPr>
        <w:t xml:space="preserve">Приказ Минтранса России от 11 февраля 2010 г.  № 34 «Об утверждении </w:t>
      </w:r>
      <w:proofErr w:type="gramStart"/>
      <w:r w:rsidRPr="00805B6F">
        <w:rPr>
          <w:rFonts w:ascii="Times New Roman" w:eastAsia="Times New Roman" w:hAnsi="Times New Roman" w:cs="Times New Roman"/>
          <w:bCs/>
          <w:lang w:eastAsia="ru-RU"/>
        </w:rPr>
        <w:t>Порядка разработки планов обеспечения транспортной безопасности объектов транспортной инфраструктуры</w:t>
      </w:r>
      <w:proofErr w:type="gramEnd"/>
      <w:r w:rsidRPr="00805B6F">
        <w:rPr>
          <w:rFonts w:ascii="Times New Roman" w:eastAsia="Times New Roman" w:hAnsi="Times New Roman" w:cs="Times New Roman"/>
          <w:bCs/>
          <w:lang w:eastAsia="ru-RU"/>
        </w:rPr>
        <w:t xml:space="preserve"> и транспортных средств» (зарегистрирован Минюстом России 24 марта 2010 г., регистрационный № 16708).</w:t>
      </w:r>
    </w:p>
    <w:p w:rsidR="00E51DDE" w:rsidRDefault="00E51DDE">
      <w:pPr>
        <w:pStyle w:val="af2"/>
      </w:pPr>
    </w:p>
  </w:footnote>
  <w:footnote w:id="5">
    <w:p w:rsidR="00E51DDE" w:rsidRPr="00A67780" w:rsidRDefault="00E51DDE" w:rsidP="003E3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1FBA">
        <w:rPr>
          <w:rStyle w:val="af5"/>
          <w:rFonts w:ascii="Times New Roman" w:hAnsi="Times New Roman" w:cs="Times New Roman"/>
          <w:sz w:val="16"/>
          <w:szCs w:val="16"/>
        </w:rPr>
        <w:footnoteRef/>
      </w:r>
      <w:r w:rsidRPr="00A81FBA">
        <w:rPr>
          <w:rFonts w:ascii="Times New Roman" w:hAnsi="Times New Roman" w:cs="Times New Roman"/>
          <w:sz w:val="16"/>
          <w:szCs w:val="16"/>
        </w:rPr>
        <w:t xml:space="preserve"> </w:t>
      </w:r>
      <w:r w:rsidRPr="00A67780">
        <w:rPr>
          <w:rFonts w:ascii="Times New Roman" w:hAnsi="Times New Roman" w:cs="Times New Roman"/>
          <w:sz w:val="20"/>
          <w:szCs w:val="20"/>
        </w:rPr>
        <w:t xml:space="preserve">Собрание законодательства Российской Федерации, 03.10.2016,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A67780">
        <w:rPr>
          <w:rFonts w:ascii="Times New Roman" w:hAnsi="Times New Roman" w:cs="Times New Roman"/>
          <w:sz w:val="20"/>
          <w:szCs w:val="20"/>
        </w:rPr>
        <w:t xml:space="preserve"> 40, ст. 5749</w:t>
      </w:r>
    </w:p>
  </w:footnote>
  <w:footnote w:id="6">
    <w:p w:rsidR="00E51DDE" w:rsidRPr="00A67780" w:rsidRDefault="00E51DDE" w:rsidP="00A67780">
      <w:pPr>
        <w:pStyle w:val="af2"/>
        <w:ind w:left="-426" w:right="-143"/>
        <w:jc w:val="both"/>
        <w:rPr>
          <w:rFonts w:ascii="Times New Roman" w:hAnsi="Times New Roman" w:cs="Times New Roman"/>
        </w:rPr>
      </w:pPr>
      <w:r w:rsidRPr="00A67780">
        <w:rPr>
          <w:rStyle w:val="af5"/>
          <w:rFonts w:ascii="Times New Roman" w:hAnsi="Times New Roman" w:cs="Times New Roman"/>
        </w:rPr>
        <w:footnoteRef/>
      </w:r>
      <w:r w:rsidRPr="00A67780">
        <w:rPr>
          <w:rFonts w:ascii="Times New Roman" w:hAnsi="Times New Roman" w:cs="Times New Roman"/>
        </w:rPr>
        <w:t xml:space="preserve"> Приказ Минтранса России от 23 июля 2015 г. № 227 «Об утверждении Правил проведения досмотра, дополнительного досмотра, повторного досмотра в целях обеспечения транспортной безопасности» (зарегистрирован Минюстом России 24 марта 2016 г., регистрационный № 41529).</w:t>
      </w:r>
    </w:p>
  </w:footnote>
  <w:footnote w:id="7">
    <w:p w:rsidR="00E51DDE" w:rsidRDefault="00E51DDE" w:rsidP="00A67780">
      <w:pPr>
        <w:pStyle w:val="af2"/>
        <w:ind w:left="-426" w:right="-143"/>
        <w:jc w:val="both"/>
        <w:rPr>
          <w:rFonts w:ascii="Times New Roman" w:eastAsia="Calibri" w:hAnsi="Times New Roman" w:cs="Times New Roman"/>
          <w:lang w:eastAsia="ru-RU"/>
        </w:rPr>
      </w:pPr>
      <w:r w:rsidRPr="00A67780">
        <w:rPr>
          <w:rStyle w:val="af5"/>
          <w:rFonts w:ascii="Times New Roman" w:hAnsi="Times New Roman" w:cs="Times New Roman"/>
        </w:rPr>
        <w:footnoteRef/>
      </w:r>
      <w:r w:rsidRPr="00A67780">
        <w:rPr>
          <w:rFonts w:ascii="Times New Roman" w:hAnsi="Times New Roman" w:cs="Times New Roman"/>
        </w:rPr>
        <w:t xml:space="preserve"> </w:t>
      </w:r>
      <w:r w:rsidRPr="00A67780">
        <w:rPr>
          <w:rFonts w:ascii="Times New Roman" w:eastAsia="Calibri" w:hAnsi="Times New Roman" w:cs="Times New Roman"/>
        </w:rPr>
        <w:t>П</w:t>
      </w:r>
      <w:r w:rsidRPr="00A67780">
        <w:rPr>
          <w:rFonts w:ascii="Times New Roman" w:eastAsia="Calibri" w:hAnsi="Times New Roman" w:cs="Times New Roman"/>
          <w:lang w:eastAsia="ru-RU"/>
        </w:rPr>
        <w:t>риказ Минтранса России от 19 июля 2012 г.  №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A67780">
        <w:rPr>
          <w:rFonts w:ascii="Times New Roman" w:eastAsia="Calibri" w:hAnsi="Times New Roman" w:cs="Times New Roman"/>
          <w:lang w:eastAsia="ru-RU"/>
        </w:rPr>
        <w:t xml:space="preserve">243 «Об утверждении Порядка формирования и ведения </w:t>
      </w:r>
    </w:p>
    <w:p w:rsidR="00E51DDE" w:rsidRPr="00A67780" w:rsidRDefault="00E51DDE" w:rsidP="00A67780">
      <w:pPr>
        <w:pStyle w:val="af2"/>
        <w:ind w:left="-426" w:right="-143"/>
        <w:jc w:val="both"/>
        <w:rPr>
          <w:rFonts w:ascii="Times New Roman" w:hAnsi="Times New Roman" w:cs="Times New Roman"/>
        </w:rPr>
      </w:pPr>
      <w:proofErr w:type="gramStart"/>
      <w:r w:rsidRPr="00A67780">
        <w:rPr>
          <w:rFonts w:ascii="Times New Roman" w:eastAsia="Calibri" w:hAnsi="Times New Roman" w:cs="Times New Roman"/>
          <w:lang w:eastAsia="ru-RU"/>
        </w:rPr>
        <w:t>автоматизированных централизованных баз персональных данных о пассажирах и персонале (экипаже) транспортных средств, а также предоставления содержащихся в них данных» (зарегистрирован Минюстом России 13 сентября 2012 г., регистрационный  № 25456),</w:t>
      </w:r>
      <w:r w:rsidRPr="00A67780">
        <w:t xml:space="preserve"> </w:t>
      </w:r>
      <w:r w:rsidRPr="00A67780">
        <w:rPr>
          <w:rFonts w:ascii="Times New Roman" w:eastAsia="Calibri" w:hAnsi="Times New Roman" w:cs="Times New Roman"/>
          <w:lang w:eastAsia="ru-RU"/>
        </w:rPr>
        <w:t>с изменениями, внесенными приказами Минтранса России от 1 июля 2013 г. № 228 (зарегистрирован Минюстом России 23 июля 2013 г., регистрационный № 29128), от 5 сентября 2014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A67780">
        <w:rPr>
          <w:rFonts w:ascii="Times New Roman" w:eastAsia="Calibri" w:hAnsi="Times New Roman" w:cs="Times New Roman"/>
          <w:lang w:eastAsia="ru-RU"/>
        </w:rPr>
        <w:t>г. № 242 (зарегистрирован Минюстом России 27 января</w:t>
      </w:r>
      <w:proofErr w:type="gramEnd"/>
      <w:r w:rsidRPr="00A67780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A67780">
        <w:rPr>
          <w:rFonts w:ascii="Times New Roman" w:eastAsia="Calibri" w:hAnsi="Times New Roman" w:cs="Times New Roman"/>
          <w:lang w:eastAsia="ru-RU"/>
        </w:rPr>
        <w:t xml:space="preserve">2015 г., регистрационный № 35755).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4492"/>
      <w:docPartObj>
        <w:docPartGallery w:val="Page Numbers (Top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E51DDE" w:rsidRPr="005E6386" w:rsidRDefault="00E51DDE">
        <w:pPr>
          <w:pStyle w:val="a7"/>
          <w:jc w:val="center"/>
          <w:rPr>
            <w:rFonts w:ascii="Arial Narrow" w:hAnsi="Arial Narrow"/>
            <w:sz w:val="20"/>
            <w:szCs w:val="20"/>
          </w:rPr>
        </w:pPr>
        <w:r w:rsidRPr="005E6386">
          <w:rPr>
            <w:rFonts w:ascii="Arial Narrow" w:hAnsi="Arial Narrow"/>
            <w:sz w:val="20"/>
            <w:szCs w:val="20"/>
          </w:rPr>
          <w:fldChar w:fldCharType="begin"/>
        </w:r>
        <w:r w:rsidRPr="005E6386">
          <w:rPr>
            <w:rFonts w:ascii="Arial Narrow" w:hAnsi="Arial Narrow"/>
            <w:sz w:val="20"/>
            <w:szCs w:val="20"/>
          </w:rPr>
          <w:instrText>PAGE   \* MERGEFORMAT</w:instrText>
        </w:r>
        <w:r w:rsidRPr="005E6386">
          <w:rPr>
            <w:rFonts w:ascii="Arial Narrow" w:hAnsi="Arial Narrow"/>
            <w:sz w:val="20"/>
            <w:szCs w:val="20"/>
          </w:rPr>
          <w:fldChar w:fldCharType="separate"/>
        </w:r>
        <w:r w:rsidR="007B3B5E">
          <w:rPr>
            <w:rFonts w:ascii="Arial Narrow" w:hAnsi="Arial Narrow"/>
            <w:noProof/>
            <w:sz w:val="20"/>
            <w:szCs w:val="20"/>
          </w:rPr>
          <w:t>4</w:t>
        </w:r>
        <w:r w:rsidRPr="005E6386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E51DDE" w:rsidRPr="00473BB7" w:rsidRDefault="00E51DDE" w:rsidP="00473BB7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4B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7D21B5"/>
    <w:multiLevelType w:val="hybridMultilevel"/>
    <w:tmpl w:val="D73CADCE"/>
    <w:lvl w:ilvl="0" w:tplc="3C8A0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335A2"/>
    <w:multiLevelType w:val="hybridMultilevel"/>
    <w:tmpl w:val="238289D6"/>
    <w:lvl w:ilvl="0" w:tplc="1F2432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6070BB"/>
    <w:multiLevelType w:val="multilevel"/>
    <w:tmpl w:val="498CE198"/>
    <w:lvl w:ilvl="0">
      <w:start w:val="1"/>
      <w:numFmt w:val="decimal"/>
      <w:lvlText w:val="7.1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4">
    <w:nsid w:val="172B0377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4C8C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324DB"/>
    <w:multiLevelType w:val="hybridMultilevel"/>
    <w:tmpl w:val="88AE0BF4"/>
    <w:lvl w:ilvl="0" w:tplc="48C4D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15AAE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32713"/>
    <w:multiLevelType w:val="hybridMultilevel"/>
    <w:tmpl w:val="9C6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44146"/>
    <w:multiLevelType w:val="hybridMultilevel"/>
    <w:tmpl w:val="502E476E"/>
    <w:lvl w:ilvl="0" w:tplc="1F2432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01221"/>
    <w:multiLevelType w:val="hybridMultilevel"/>
    <w:tmpl w:val="527A9918"/>
    <w:lvl w:ilvl="0" w:tplc="8BFA81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10DAB"/>
    <w:multiLevelType w:val="hybridMultilevel"/>
    <w:tmpl w:val="37DAFD90"/>
    <w:lvl w:ilvl="0" w:tplc="965A7426">
      <w:start w:val="1"/>
      <w:numFmt w:val="decimal"/>
      <w:lvlText w:val="1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0418E"/>
    <w:multiLevelType w:val="hybridMultilevel"/>
    <w:tmpl w:val="106A0F8C"/>
    <w:lvl w:ilvl="0" w:tplc="1F2432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C27FF"/>
    <w:multiLevelType w:val="hybridMultilevel"/>
    <w:tmpl w:val="502E476E"/>
    <w:lvl w:ilvl="0" w:tplc="1F2432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A35E1"/>
    <w:multiLevelType w:val="multilevel"/>
    <w:tmpl w:val="831C328E"/>
    <w:lvl w:ilvl="0">
      <w:start w:val="1"/>
      <w:numFmt w:val="decimal"/>
      <w:lvlText w:val="6.31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15">
    <w:nsid w:val="4A421B84"/>
    <w:multiLevelType w:val="multilevel"/>
    <w:tmpl w:val="B25E5A4C"/>
    <w:lvl w:ilvl="0">
      <w:start w:val="1"/>
      <w:numFmt w:val="decimal"/>
      <w:lvlText w:val="7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16">
    <w:nsid w:val="4C6F72F3"/>
    <w:multiLevelType w:val="hybridMultilevel"/>
    <w:tmpl w:val="78887272"/>
    <w:lvl w:ilvl="0" w:tplc="91FE405C">
      <w:start w:val="5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>
    <w:nsid w:val="4E75132B"/>
    <w:multiLevelType w:val="hybridMultilevel"/>
    <w:tmpl w:val="2F320DE8"/>
    <w:lvl w:ilvl="0" w:tplc="F4809E1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9357A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622268"/>
    <w:multiLevelType w:val="hybridMultilevel"/>
    <w:tmpl w:val="4CFCD1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F4373"/>
    <w:multiLevelType w:val="hybridMultilevel"/>
    <w:tmpl w:val="B5AC04C8"/>
    <w:lvl w:ilvl="0" w:tplc="31608778">
      <w:start w:val="3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1">
    <w:nsid w:val="5D7B7881"/>
    <w:multiLevelType w:val="hybridMultilevel"/>
    <w:tmpl w:val="106A0F8C"/>
    <w:lvl w:ilvl="0" w:tplc="1F2432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C1619"/>
    <w:multiLevelType w:val="hybridMultilevel"/>
    <w:tmpl w:val="56BA9F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961B8B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714999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C90DA8"/>
    <w:multiLevelType w:val="multilevel"/>
    <w:tmpl w:val="58901126"/>
    <w:lvl w:ilvl="0">
      <w:start w:val="1"/>
      <w:numFmt w:val="decimal"/>
      <w:lvlText w:val="6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26">
    <w:nsid w:val="71C02E27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067D16"/>
    <w:multiLevelType w:val="hybridMultilevel"/>
    <w:tmpl w:val="F4621B6C"/>
    <w:lvl w:ilvl="0" w:tplc="0D1A2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697800"/>
    <w:multiLevelType w:val="hybridMultilevel"/>
    <w:tmpl w:val="5BA429EA"/>
    <w:lvl w:ilvl="0" w:tplc="CB7E1D60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7C5470D2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646EF1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2"/>
  </w:num>
  <w:num w:numId="5">
    <w:abstractNumId w:val="14"/>
  </w:num>
  <w:num w:numId="6">
    <w:abstractNumId w:val="25"/>
  </w:num>
  <w:num w:numId="7">
    <w:abstractNumId w:val="3"/>
  </w:num>
  <w:num w:numId="8">
    <w:abstractNumId w:val="15"/>
  </w:num>
  <w:num w:numId="9">
    <w:abstractNumId w:val="18"/>
  </w:num>
  <w:num w:numId="10">
    <w:abstractNumId w:val="20"/>
  </w:num>
  <w:num w:numId="11">
    <w:abstractNumId w:val="16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2"/>
  </w:num>
  <w:num w:numId="15">
    <w:abstractNumId w:val="4"/>
  </w:num>
  <w:num w:numId="16">
    <w:abstractNumId w:val="30"/>
  </w:num>
  <w:num w:numId="17">
    <w:abstractNumId w:val="23"/>
  </w:num>
  <w:num w:numId="18">
    <w:abstractNumId w:val="26"/>
  </w:num>
  <w:num w:numId="19">
    <w:abstractNumId w:val="29"/>
  </w:num>
  <w:num w:numId="20">
    <w:abstractNumId w:val="24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"/>
  </w:num>
  <w:num w:numId="27">
    <w:abstractNumId w:val="0"/>
  </w:num>
  <w:num w:numId="28">
    <w:abstractNumId w:val="13"/>
  </w:num>
  <w:num w:numId="29">
    <w:abstractNumId w:val="19"/>
  </w:num>
  <w:num w:numId="30">
    <w:abstractNumId w:val="12"/>
  </w:num>
  <w:num w:numId="31">
    <w:abstractNumId w:val="11"/>
  </w:num>
  <w:num w:numId="32">
    <w:abstractNumId w:val="21"/>
  </w:num>
  <w:num w:numId="33">
    <w:abstractNumId w:val="27"/>
  </w:num>
  <w:num w:numId="34">
    <w:abstractNumId w:val="10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08"/>
    <w:rsid w:val="0000143F"/>
    <w:rsid w:val="0000185A"/>
    <w:rsid w:val="000020E4"/>
    <w:rsid w:val="00002844"/>
    <w:rsid w:val="00005814"/>
    <w:rsid w:val="00007488"/>
    <w:rsid w:val="00010AF4"/>
    <w:rsid w:val="000127D7"/>
    <w:rsid w:val="00014ACC"/>
    <w:rsid w:val="0001558F"/>
    <w:rsid w:val="00016CE3"/>
    <w:rsid w:val="000175F5"/>
    <w:rsid w:val="0001789C"/>
    <w:rsid w:val="00022AFC"/>
    <w:rsid w:val="00032CF1"/>
    <w:rsid w:val="00033B5F"/>
    <w:rsid w:val="0003655A"/>
    <w:rsid w:val="00037B6A"/>
    <w:rsid w:val="00037D52"/>
    <w:rsid w:val="000439BA"/>
    <w:rsid w:val="00044DDB"/>
    <w:rsid w:val="000452B1"/>
    <w:rsid w:val="0004602B"/>
    <w:rsid w:val="00051C2C"/>
    <w:rsid w:val="00052E13"/>
    <w:rsid w:val="000537F4"/>
    <w:rsid w:val="00053F14"/>
    <w:rsid w:val="000541F2"/>
    <w:rsid w:val="0005628E"/>
    <w:rsid w:val="000576A8"/>
    <w:rsid w:val="000578FA"/>
    <w:rsid w:val="0006149F"/>
    <w:rsid w:val="00063755"/>
    <w:rsid w:val="00063779"/>
    <w:rsid w:val="00063E2E"/>
    <w:rsid w:val="000656E7"/>
    <w:rsid w:val="00065C89"/>
    <w:rsid w:val="0006696A"/>
    <w:rsid w:val="0006725F"/>
    <w:rsid w:val="00067711"/>
    <w:rsid w:val="000677E9"/>
    <w:rsid w:val="0006795A"/>
    <w:rsid w:val="000708E2"/>
    <w:rsid w:val="00070A6F"/>
    <w:rsid w:val="00071224"/>
    <w:rsid w:val="000718D8"/>
    <w:rsid w:val="000728FF"/>
    <w:rsid w:val="00072CD9"/>
    <w:rsid w:val="0007408E"/>
    <w:rsid w:val="00077B27"/>
    <w:rsid w:val="000800E1"/>
    <w:rsid w:val="00080D04"/>
    <w:rsid w:val="000815C3"/>
    <w:rsid w:val="00082BF4"/>
    <w:rsid w:val="000841D6"/>
    <w:rsid w:val="00087FFE"/>
    <w:rsid w:val="000920B1"/>
    <w:rsid w:val="000920DB"/>
    <w:rsid w:val="000930D5"/>
    <w:rsid w:val="00093CA3"/>
    <w:rsid w:val="00094D25"/>
    <w:rsid w:val="00096BF5"/>
    <w:rsid w:val="000973D1"/>
    <w:rsid w:val="000A1A39"/>
    <w:rsid w:val="000A4E8B"/>
    <w:rsid w:val="000A5A73"/>
    <w:rsid w:val="000B4337"/>
    <w:rsid w:val="000B4362"/>
    <w:rsid w:val="000B5A7D"/>
    <w:rsid w:val="000B61B6"/>
    <w:rsid w:val="000B6FD1"/>
    <w:rsid w:val="000B7039"/>
    <w:rsid w:val="000C05B3"/>
    <w:rsid w:val="000C0CD1"/>
    <w:rsid w:val="000C3495"/>
    <w:rsid w:val="000C35E4"/>
    <w:rsid w:val="000C3B50"/>
    <w:rsid w:val="000C3ED9"/>
    <w:rsid w:val="000C609F"/>
    <w:rsid w:val="000C736E"/>
    <w:rsid w:val="000D3057"/>
    <w:rsid w:val="000D4D03"/>
    <w:rsid w:val="000D79DA"/>
    <w:rsid w:val="000E0BFD"/>
    <w:rsid w:val="000E38B6"/>
    <w:rsid w:val="000E4418"/>
    <w:rsid w:val="000E74CD"/>
    <w:rsid w:val="000E76FF"/>
    <w:rsid w:val="000E7E37"/>
    <w:rsid w:val="000F0739"/>
    <w:rsid w:val="000F1151"/>
    <w:rsid w:val="000F18D5"/>
    <w:rsid w:val="000F2C67"/>
    <w:rsid w:val="000F3934"/>
    <w:rsid w:val="000F3D35"/>
    <w:rsid w:val="000F7910"/>
    <w:rsid w:val="000F7D1D"/>
    <w:rsid w:val="00100F5B"/>
    <w:rsid w:val="0010162D"/>
    <w:rsid w:val="00103BC1"/>
    <w:rsid w:val="00104402"/>
    <w:rsid w:val="00107640"/>
    <w:rsid w:val="00111B9A"/>
    <w:rsid w:val="0011551E"/>
    <w:rsid w:val="00115B7D"/>
    <w:rsid w:val="00115C1C"/>
    <w:rsid w:val="001172B7"/>
    <w:rsid w:val="00117839"/>
    <w:rsid w:val="00121A86"/>
    <w:rsid w:val="00123525"/>
    <w:rsid w:val="0012507E"/>
    <w:rsid w:val="00132709"/>
    <w:rsid w:val="00136147"/>
    <w:rsid w:val="00137BBA"/>
    <w:rsid w:val="001422DA"/>
    <w:rsid w:val="00142C8B"/>
    <w:rsid w:val="001444F2"/>
    <w:rsid w:val="00147463"/>
    <w:rsid w:val="0014769E"/>
    <w:rsid w:val="0015096F"/>
    <w:rsid w:val="00153F08"/>
    <w:rsid w:val="0015471B"/>
    <w:rsid w:val="00154F04"/>
    <w:rsid w:val="001550CA"/>
    <w:rsid w:val="00157501"/>
    <w:rsid w:val="001600F5"/>
    <w:rsid w:val="00160FA3"/>
    <w:rsid w:val="00164EFB"/>
    <w:rsid w:val="0016575E"/>
    <w:rsid w:val="001711DB"/>
    <w:rsid w:val="00171203"/>
    <w:rsid w:val="001717E0"/>
    <w:rsid w:val="0017209A"/>
    <w:rsid w:val="00173200"/>
    <w:rsid w:val="00173B7F"/>
    <w:rsid w:val="00173ED0"/>
    <w:rsid w:val="00174108"/>
    <w:rsid w:val="001747BF"/>
    <w:rsid w:val="00175B95"/>
    <w:rsid w:val="0017601E"/>
    <w:rsid w:val="0017650A"/>
    <w:rsid w:val="001772FC"/>
    <w:rsid w:val="001774F5"/>
    <w:rsid w:val="00177CEE"/>
    <w:rsid w:val="00180075"/>
    <w:rsid w:val="00181CF2"/>
    <w:rsid w:val="00183334"/>
    <w:rsid w:val="00184069"/>
    <w:rsid w:val="00184EE1"/>
    <w:rsid w:val="00185BCD"/>
    <w:rsid w:val="001905FE"/>
    <w:rsid w:val="001915E1"/>
    <w:rsid w:val="00191B64"/>
    <w:rsid w:val="00192693"/>
    <w:rsid w:val="00193334"/>
    <w:rsid w:val="0019445A"/>
    <w:rsid w:val="001A0B54"/>
    <w:rsid w:val="001A12FA"/>
    <w:rsid w:val="001A2984"/>
    <w:rsid w:val="001A45B4"/>
    <w:rsid w:val="001A50C0"/>
    <w:rsid w:val="001A63A3"/>
    <w:rsid w:val="001A7AB1"/>
    <w:rsid w:val="001B05ED"/>
    <w:rsid w:val="001B0C6D"/>
    <w:rsid w:val="001B3AE0"/>
    <w:rsid w:val="001B564D"/>
    <w:rsid w:val="001B7E43"/>
    <w:rsid w:val="001C3A56"/>
    <w:rsid w:val="001C5BEF"/>
    <w:rsid w:val="001C6405"/>
    <w:rsid w:val="001D1B2F"/>
    <w:rsid w:val="001D2B5B"/>
    <w:rsid w:val="001D46DB"/>
    <w:rsid w:val="001D6F63"/>
    <w:rsid w:val="001D7289"/>
    <w:rsid w:val="001D7E12"/>
    <w:rsid w:val="001E0FC5"/>
    <w:rsid w:val="001E2564"/>
    <w:rsid w:val="001E2862"/>
    <w:rsid w:val="001E4057"/>
    <w:rsid w:val="001E69AD"/>
    <w:rsid w:val="001F1372"/>
    <w:rsid w:val="001F3A2E"/>
    <w:rsid w:val="001F3D86"/>
    <w:rsid w:val="001F5229"/>
    <w:rsid w:val="001F5665"/>
    <w:rsid w:val="001F5C77"/>
    <w:rsid w:val="001F7011"/>
    <w:rsid w:val="001F7FF4"/>
    <w:rsid w:val="00200024"/>
    <w:rsid w:val="002000AB"/>
    <w:rsid w:val="002007ED"/>
    <w:rsid w:val="00201948"/>
    <w:rsid w:val="00202A61"/>
    <w:rsid w:val="00202C59"/>
    <w:rsid w:val="00206B5C"/>
    <w:rsid w:val="00207275"/>
    <w:rsid w:val="00207FF5"/>
    <w:rsid w:val="00212DB5"/>
    <w:rsid w:val="002159CC"/>
    <w:rsid w:val="00221582"/>
    <w:rsid w:val="00221E26"/>
    <w:rsid w:val="00221F8F"/>
    <w:rsid w:val="00223496"/>
    <w:rsid w:val="0022380B"/>
    <w:rsid w:val="00223C38"/>
    <w:rsid w:val="00223D0B"/>
    <w:rsid w:val="00224D54"/>
    <w:rsid w:val="002254DE"/>
    <w:rsid w:val="002260BB"/>
    <w:rsid w:val="00227C3B"/>
    <w:rsid w:val="0023247E"/>
    <w:rsid w:val="00234863"/>
    <w:rsid w:val="00236715"/>
    <w:rsid w:val="0023706B"/>
    <w:rsid w:val="00241B9D"/>
    <w:rsid w:val="00243C98"/>
    <w:rsid w:val="00246A85"/>
    <w:rsid w:val="0024754A"/>
    <w:rsid w:val="002503F9"/>
    <w:rsid w:val="00250596"/>
    <w:rsid w:val="00250695"/>
    <w:rsid w:val="0025174A"/>
    <w:rsid w:val="00252310"/>
    <w:rsid w:val="002551A1"/>
    <w:rsid w:val="002553AA"/>
    <w:rsid w:val="00255CFE"/>
    <w:rsid w:val="00256DA6"/>
    <w:rsid w:val="00257021"/>
    <w:rsid w:val="00257961"/>
    <w:rsid w:val="002609B2"/>
    <w:rsid w:val="002612E9"/>
    <w:rsid w:val="00262534"/>
    <w:rsid w:val="00263CA2"/>
    <w:rsid w:val="002645D8"/>
    <w:rsid w:val="00266679"/>
    <w:rsid w:val="00271857"/>
    <w:rsid w:val="0027291A"/>
    <w:rsid w:val="0027356E"/>
    <w:rsid w:val="00273BE5"/>
    <w:rsid w:val="00275E30"/>
    <w:rsid w:val="002764A6"/>
    <w:rsid w:val="00276C15"/>
    <w:rsid w:val="00277172"/>
    <w:rsid w:val="0028086B"/>
    <w:rsid w:val="00280E86"/>
    <w:rsid w:val="00281CEA"/>
    <w:rsid w:val="00281E35"/>
    <w:rsid w:val="00283182"/>
    <w:rsid w:val="0028320F"/>
    <w:rsid w:val="00283DDF"/>
    <w:rsid w:val="00284BE6"/>
    <w:rsid w:val="00284C24"/>
    <w:rsid w:val="00286A3E"/>
    <w:rsid w:val="00290FC7"/>
    <w:rsid w:val="00295BA2"/>
    <w:rsid w:val="002A0439"/>
    <w:rsid w:val="002A0C10"/>
    <w:rsid w:val="002A3D2E"/>
    <w:rsid w:val="002A5615"/>
    <w:rsid w:val="002A588C"/>
    <w:rsid w:val="002A65C2"/>
    <w:rsid w:val="002A6EF8"/>
    <w:rsid w:val="002B27FE"/>
    <w:rsid w:val="002B41C7"/>
    <w:rsid w:val="002B4A84"/>
    <w:rsid w:val="002B5D41"/>
    <w:rsid w:val="002B699B"/>
    <w:rsid w:val="002B69A8"/>
    <w:rsid w:val="002B6FE2"/>
    <w:rsid w:val="002B712C"/>
    <w:rsid w:val="002C052B"/>
    <w:rsid w:val="002C299F"/>
    <w:rsid w:val="002C32A7"/>
    <w:rsid w:val="002C4AD4"/>
    <w:rsid w:val="002C4D62"/>
    <w:rsid w:val="002C57E2"/>
    <w:rsid w:val="002C5E9F"/>
    <w:rsid w:val="002D0CA1"/>
    <w:rsid w:val="002D12B8"/>
    <w:rsid w:val="002D20BD"/>
    <w:rsid w:val="002D312B"/>
    <w:rsid w:val="002D3F71"/>
    <w:rsid w:val="002D7DC5"/>
    <w:rsid w:val="002E020F"/>
    <w:rsid w:val="002E0FD9"/>
    <w:rsid w:val="002E1CE7"/>
    <w:rsid w:val="002E36F9"/>
    <w:rsid w:val="002E47A2"/>
    <w:rsid w:val="002F11B3"/>
    <w:rsid w:val="002F130E"/>
    <w:rsid w:val="002F1FE3"/>
    <w:rsid w:val="002F28CA"/>
    <w:rsid w:val="002F3176"/>
    <w:rsid w:val="002F4421"/>
    <w:rsid w:val="002F4D98"/>
    <w:rsid w:val="002F4F88"/>
    <w:rsid w:val="002F74A6"/>
    <w:rsid w:val="002F791F"/>
    <w:rsid w:val="003031F5"/>
    <w:rsid w:val="003049C7"/>
    <w:rsid w:val="00304D36"/>
    <w:rsid w:val="00305C80"/>
    <w:rsid w:val="003065B5"/>
    <w:rsid w:val="0030660D"/>
    <w:rsid w:val="003077BB"/>
    <w:rsid w:val="00307D25"/>
    <w:rsid w:val="00313F8D"/>
    <w:rsid w:val="00314524"/>
    <w:rsid w:val="0031539F"/>
    <w:rsid w:val="003166C7"/>
    <w:rsid w:val="00317174"/>
    <w:rsid w:val="003172CC"/>
    <w:rsid w:val="00321A29"/>
    <w:rsid w:val="00321A2B"/>
    <w:rsid w:val="00322553"/>
    <w:rsid w:val="00323F4B"/>
    <w:rsid w:val="00324228"/>
    <w:rsid w:val="00327850"/>
    <w:rsid w:val="003278E3"/>
    <w:rsid w:val="003313E4"/>
    <w:rsid w:val="0033143F"/>
    <w:rsid w:val="00331B67"/>
    <w:rsid w:val="00333372"/>
    <w:rsid w:val="00333ED3"/>
    <w:rsid w:val="0033629D"/>
    <w:rsid w:val="0034047A"/>
    <w:rsid w:val="0034298F"/>
    <w:rsid w:val="00344125"/>
    <w:rsid w:val="00346ACA"/>
    <w:rsid w:val="00347866"/>
    <w:rsid w:val="003513AB"/>
    <w:rsid w:val="00351A24"/>
    <w:rsid w:val="003537F4"/>
    <w:rsid w:val="00354EA6"/>
    <w:rsid w:val="00360D14"/>
    <w:rsid w:val="00361E44"/>
    <w:rsid w:val="00364337"/>
    <w:rsid w:val="00366DFE"/>
    <w:rsid w:val="0036768D"/>
    <w:rsid w:val="00367706"/>
    <w:rsid w:val="0037014F"/>
    <w:rsid w:val="00370504"/>
    <w:rsid w:val="003719C3"/>
    <w:rsid w:val="0037220A"/>
    <w:rsid w:val="00373E1E"/>
    <w:rsid w:val="00375FF2"/>
    <w:rsid w:val="003777E5"/>
    <w:rsid w:val="00380744"/>
    <w:rsid w:val="00380EE1"/>
    <w:rsid w:val="00381370"/>
    <w:rsid w:val="003827F9"/>
    <w:rsid w:val="003835BF"/>
    <w:rsid w:val="003839E3"/>
    <w:rsid w:val="00385E9A"/>
    <w:rsid w:val="00393888"/>
    <w:rsid w:val="00393D90"/>
    <w:rsid w:val="00397438"/>
    <w:rsid w:val="003A1136"/>
    <w:rsid w:val="003A1E2E"/>
    <w:rsid w:val="003A21CE"/>
    <w:rsid w:val="003A47E3"/>
    <w:rsid w:val="003A4F0B"/>
    <w:rsid w:val="003A509E"/>
    <w:rsid w:val="003A6EF8"/>
    <w:rsid w:val="003B0047"/>
    <w:rsid w:val="003B1565"/>
    <w:rsid w:val="003B1A5B"/>
    <w:rsid w:val="003B1E21"/>
    <w:rsid w:val="003B48C7"/>
    <w:rsid w:val="003B6FB7"/>
    <w:rsid w:val="003C16F2"/>
    <w:rsid w:val="003C1CFF"/>
    <w:rsid w:val="003C3A01"/>
    <w:rsid w:val="003C3DF1"/>
    <w:rsid w:val="003C4172"/>
    <w:rsid w:val="003D0EE7"/>
    <w:rsid w:val="003D21C1"/>
    <w:rsid w:val="003D2999"/>
    <w:rsid w:val="003D3016"/>
    <w:rsid w:val="003E2521"/>
    <w:rsid w:val="003E38F0"/>
    <w:rsid w:val="003E42BE"/>
    <w:rsid w:val="003E4902"/>
    <w:rsid w:val="003E6E71"/>
    <w:rsid w:val="003F02BD"/>
    <w:rsid w:val="003F4D73"/>
    <w:rsid w:val="00400DB0"/>
    <w:rsid w:val="00401CEC"/>
    <w:rsid w:val="00402B33"/>
    <w:rsid w:val="00402FE9"/>
    <w:rsid w:val="00405A22"/>
    <w:rsid w:val="004063FF"/>
    <w:rsid w:val="0041023F"/>
    <w:rsid w:val="0041029B"/>
    <w:rsid w:val="00410564"/>
    <w:rsid w:val="00410E34"/>
    <w:rsid w:val="00410F28"/>
    <w:rsid w:val="00411E5B"/>
    <w:rsid w:val="00412AF7"/>
    <w:rsid w:val="00414471"/>
    <w:rsid w:val="004146DF"/>
    <w:rsid w:val="00414F22"/>
    <w:rsid w:val="00417EBB"/>
    <w:rsid w:val="004205BD"/>
    <w:rsid w:val="00420799"/>
    <w:rsid w:val="004207E0"/>
    <w:rsid w:val="00420C99"/>
    <w:rsid w:val="00420D2B"/>
    <w:rsid w:val="00422895"/>
    <w:rsid w:val="004235EA"/>
    <w:rsid w:val="004236CA"/>
    <w:rsid w:val="00423CF7"/>
    <w:rsid w:val="004242DB"/>
    <w:rsid w:val="00425D61"/>
    <w:rsid w:val="00430553"/>
    <w:rsid w:val="00430826"/>
    <w:rsid w:val="00430E35"/>
    <w:rsid w:val="0043260E"/>
    <w:rsid w:val="004337B5"/>
    <w:rsid w:val="00436422"/>
    <w:rsid w:val="00436A7C"/>
    <w:rsid w:val="00436FDD"/>
    <w:rsid w:val="00437F06"/>
    <w:rsid w:val="00440E7D"/>
    <w:rsid w:val="00442002"/>
    <w:rsid w:val="0044335D"/>
    <w:rsid w:val="0044703C"/>
    <w:rsid w:val="0044796C"/>
    <w:rsid w:val="00447A2F"/>
    <w:rsid w:val="00450A85"/>
    <w:rsid w:val="00454B2C"/>
    <w:rsid w:val="00455DE7"/>
    <w:rsid w:val="0045669C"/>
    <w:rsid w:val="00457006"/>
    <w:rsid w:val="0045763C"/>
    <w:rsid w:val="0046052D"/>
    <w:rsid w:val="00461FB4"/>
    <w:rsid w:val="00463314"/>
    <w:rsid w:val="0046378D"/>
    <w:rsid w:val="00464C77"/>
    <w:rsid w:val="00464D5D"/>
    <w:rsid w:val="0046539D"/>
    <w:rsid w:val="00465994"/>
    <w:rsid w:val="0046691A"/>
    <w:rsid w:val="00466C8F"/>
    <w:rsid w:val="00466EE5"/>
    <w:rsid w:val="0047075E"/>
    <w:rsid w:val="00471EE0"/>
    <w:rsid w:val="004737EB"/>
    <w:rsid w:val="00473BB7"/>
    <w:rsid w:val="004754A5"/>
    <w:rsid w:val="00475999"/>
    <w:rsid w:val="00481B04"/>
    <w:rsid w:val="004820E1"/>
    <w:rsid w:val="00482433"/>
    <w:rsid w:val="004840FB"/>
    <w:rsid w:val="00485DE4"/>
    <w:rsid w:val="00490FFF"/>
    <w:rsid w:val="004925F6"/>
    <w:rsid w:val="0049481C"/>
    <w:rsid w:val="00497DCA"/>
    <w:rsid w:val="004A15BB"/>
    <w:rsid w:val="004A2084"/>
    <w:rsid w:val="004A353D"/>
    <w:rsid w:val="004A4DA7"/>
    <w:rsid w:val="004A61BE"/>
    <w:rsid w:val="004A69A7"/>
    <w:rsid w:val="004B0EBF"/>
    <w:rsid w:val="004B163D"/>
    <w:rsid w:val="004B168A"/>
    <w:rsid w:val="004B25E5"/>
    <w:rsid w:val="004B4778"/>
    <w:rsid w:val="004B4E0A"/>
    <w:rsid w:val="004B701D"/>
    <w:rsid w:val="004B7495"/>
    <w:rsid w:val="004C0D38"/>
    <w:rsid w:val="004C2298"/>
    <w:rsid w:val="004C246A"/>
    <w:rsid w:val="004C2A3A"/>
    <w:rsid w:val="004C2B44"/>
    <w:rsid w:val="004C4738"/>
    <w:rsid w:val="004C7588"/>
    <w:rsid w:val="004D0799"/>
    <w:rsid w:val="004D10F5"/>
    <w:rsid w:val="004D29BD"/>
    <w:rsid w:val="004D3559"/>
    <w:rsid w:val="004D375C"/>
    <w:rsid w:val="004D5ED7"/>
    <w:rsid w:val="004D6A15"/>
    <w:rsid w:val="004D7769"/>
    <w:rsid w:val="004E0A85"/>
    <w:rsid w:val="004E1A67"/>
    <w:rsid w:val="004E5121"/>
    <w:rsid w:val="004E6D2A"/>
    <w:rsid w:val="004E6FE4"/>
    <w:rsid w:val="004E78BC"/>
    <w:rsid w:val="004F04D5"/>
    <w:rsid w:val="004F0A7F"/>
    <w:rsid w:val="004F317F"/>
    <w:rsid w:val="004F3B64"/>
    <w:rsid w:val="004F42D6"/>
    <w:rsid w:val="00500212"/>
    <w:rsid w:val="00501BED"/>
    <w:rsid w:val="00505B55"/>
    <w:rsid w:val="00506A67"/>
    <w:rsid w:val="00511D37"/>
    <w:rsid w:val="00513F62"/>
    <w:rsid w:val="00514080"/>
    <w:rsid w:val="00516E53"/>
    <w:rsid w:val="00517385"/>
    <w:rsid w:val="00517801"/>
    <w:rsid w:val="00517DF7"/>
    <w:rsid w:val="00520468"/>
    <w:rsid w:val="0052092B"/>
    <w:rsid w:val="0052094B"/>
    <w:rsid w:val="0052316D"/>
    <w:rsid w:val="00523877"/>
    <w:rsid w:val="00523E86"/>
    <w:rsid w:val="005253FB"/>
    <w:rsid w:val="0052601D"/>
    <w:rsid w:val="00526CF1"/>
    <w:rsid w:val="00527422"/>
    <w:rsid w:val="005274A3"/>
    <w:rsid w:val="00527800"/>
    <w:rsid w:val="00534CE7"/>
    <w:rsid w:val="00536901"/>
    <w:rsid w:val="00536DC0"/>
    <w:rsid w:val="0053709E"/>
    <w:rsid w:val="005372A8"/>
    <w:rsid w:val="00541390"/>
    <w:rsid w:val="005427C1"/>
    <w:rsid w:val="005468DF"/>
    <w:rsid w:val="00547A82"/>
    <w:rsid w:val="0055160B"/>
    <w:rsid w:val="00551764"/>
    <w:rsid w:val="005520DB"/>
    <w:rsid w:val="005530E4"/>
    <w:rsid w:val="0055335D"/>
    <w:rsid w:val="00553D9B"/>
    <w:rsid w:val="0055459F"/>
    <w:rsid w:val="00556B4B"/>
    <w:rsid w:val="00556B5C"/>
    <w:rsid w:val="00564014"/>
    <w:rsid w:val="005641CA"/>
    <w:rsid w:val="00564E62"/>
    <w:rsid w:val="0056703D"/>
    <w:rsid w:val="00570200"/>
    <w:rsid w:val="00572B18"/>
    <w:rsid w:val="00572B9D"/>
    <w:rsid w:val="005732FE"/>
    <w:rsid w:val="00573DFA"/>
    <w:rsid w:val="00575821"/>
    <w:rsid w:val="0058003B"/>
    <w:rsid w:val="005837A5"/>
    <w:rsid w:val="00585AAE"/>
    <w:rsid w:val="0058768F"/>
    <w:rsid w:val="0059076B"/>
    <w:rsid w:val="005938FF"/>
    <w:rsid w:val="0059448C"/>
    <w:rsid w:val="005A0760"/>
    <w:rsid w:val="005A2B3D"/>
    <w:rsid w:val="005A607B"/>
    <w:rsid w:val="005A684A"/>
    <w:rsid w:val="005A7690"/>
    <w:rsid w:val="005B1031"/>
    <w:rsid w:val="005B2B98"/>
    <w:rsid w:val="005B2F6E"/>
    <w:rsid w:val="005B4094"/>
    <w:rsid w:val="005B5912"/>
    <w:rsid w:val="005B69B4"/>
    <w:rsid w:val="005C21AC"/>
    <w:rsid w:val="005C59BB"/>
    <w:rsid w:val="005C6E15"/>
    <w:rsid w:val="005D08E1"/>
    <w:rsid w:val="005D28DA"/>
    <w:rsid w:val="005D3023"/>
    <w:rsid w:val="005D70EA"/>
    <w:rsid w:val="005E14A0"/>
    <w:rsid w:val="005E2778"/>
    <w:rsid w:val="005E2B82"/>
    <w:rsid w:val="005E387A"/>
    <w:rsid w:val="005E3EDE"/>
    <w:rsid w:val="005E5032"/>
    <w:rsid w:val="005E6386"/>
    <w:rsid w:val="005E66F6"/>
    <w:rsid w:val="005E76E6"/>
    <w:rsid w:val="005F13A7"/>
    <w:rsid w:val="005F2698"/>
    <w:rsid w:val="005F5C58"/>
    <w:rsid w:val="005F7321"/>
    <w:rsid w:val="005F7AD8"/>
    <w:rsid w:val="006011A6"/>
    <w:rsid w:val="00605A77"/>
    <w:rsid w:val="00605BF3"/>
    <w:rsid w:val="00605FCC"/>
    <w:rsid w:val="0060682E"/>
    <w:rsid w:val="00611893"/>
    <w:rsid w:val="006154B3"/>
    <w:rsid w:val="0061583E"/>
    <w:rsid w:val="00615C81"/>
    <w:rsid w:val="0061666D"/>
    <w:rsid w:val="00617993"/>
    <w:rsid w:val="006202C4"/>
    <w:rsid w:val="00620B32"/>
    <w:rsid w:val="00622881"/>
    <w:rsid w:val="006238D9"/>
    <w:rsid w:val="00625C52"/>
    <w:rsid w:val="006269E7"/>
    <w:rsid w:val="00627153"/>
    <w:rsid w:val="006322DF"/>
    <w:rsid w:val="00632BB1"/>
    <w:rsid w:val="00633B99"/>
    <w:rsid w:val="0063499D"/>
    <w:rsid w:val="00636648"/>
    <w:rsid w:val="00637C3E"/>
    <w:rsid w:val="00640810"/>
    <w:rsid w:val="006410D8"/>
    <w:rsid w:val="00641E80"/>
    <w:rsid w:val="006432B7"/>
    <w:rsid w:val="0064333C"/>
    <w:rsid w:val="006437E7"/>
    <w:rsid w:val="00644D29"/>
    <w:rsid w:val="00647466"/>
    <w:rsid w:val="00650A48"/>
    <w:rsid w:val="006539BF"/>
    <w:rsid w:val="0065768F"/>
    <w:rsid w:val="00660B5C"/>
    <w:rsid w:val="0066154A"/>
    <w:rsid w:val="00662E96"/>
    <w:rsid w:val="00664264"/>
    <w:rsid w:val="00665DF1"/>
    <w:rsid w:val="006711E4"/>
    <w:rsid w:val="006722AD"/>
    <w:rsid w:val="00674120"/>
    <w:rsid w:val="006742B9"/>
    <w:rsid w:val="00674443"/>
    <w:rsid w:val="006753A9"/>
    <w:rsid w:val="00680B06"/>
    <w:rsid w:val="00680E73"/>
    <w:rsid w:val="006811EE"/>
    <w:rsid w:val="00682A95"/>
    <w:rsid w:val="00683A3C"/>
    <w:rsid w:val="00684C8E"/>
    <w:rsid w:val="00685CE3"/>
    <w:rsid w:val="0068637D"/>
    <w:rsid w:val="006875BA"/>
    <w:rsid w:val="00687FFE"/>
    <w:rsid w:val="0069068B"/>
    <w:rsid w:val="00690948"/>
    <w:rsid w:val="006919DE"/>
    <w:rsid w:val="00691C8B"/>
    <w:rsid w:val="00692078"/>
    <w:rsid w:val="00692666"/>
    <w:rsid w:val="00692A42"/>
    <w:rsid w:val="00693036"/>
    <w:rsid w:val="0069305C"/>
    <w:rsid w:val="006934A1"/>
    <w:rsid w:val="006950BC"/>
    <w:rsid w:val="006955B2"/>
    <w:rsid w:val="006A02F8"/>
    <w:rsid w:val="006A46F6"/>
    <w:rsid w:val="006A6181"/>
    <w:rsid w:val="006B0142"/>
    <w:rsid w:val="006B1131"/>
    <w:rsid w:val="006B4C31"/>
    <w:rsid w:val="006B52D6"/>
    <w:rsid w:val="006B7556"/>
    <w:rsid w:val="006B7605"/>
    <w:rsid w:val="006C027C"/>
    <w:rsid w:val="006C21A8"/>
    <w:rsid w:val="006C3B55"/>
    <w:rsid w:val="006C49FB"/>
    <w:rsid w:val="006C4A78"/>
    <w:rsid w:val="006C5C17"/>
    <w:rsid w:val="006C6560"/>
    <w:rsid w:val="006D2093"/>
    <w:rsid w:val="006D2F7E"/>
    <w:rsid w:val="006D407A"/>
    <w:rsid w:val="006D52A1"/>
    <w:rsid w:val="006D5427"/>
    <w:rsid w:val="006D6FD0"/>
    <w:rsid w:val="006D740C"/>
    <w:rsid w:val="006E0622"/>
    <w:rsid w:val="006E2174"/>
    <w:rsid w:val="006E262C"/>
    <w:rsid w:val="006E3501"/>
    <w:rsid w:val="006E36D2"/>
    <w:rsid w:val="006E3EEE"/>
    <w:rsid w:val="006E4F76"/>
    <w:rsid w:val="006E6195"/>
    <w:rsid w:val="006F0B1E"/>
    <w:rsid w:val="006F1B31"/>
    <w:rsid w:val="006F354C"/>
    <w:rsid w:val="006F4703"/>
    <w:rsid w:val="006F5ED9"/>
    <w:rsid w:val="006F6A89"/>
    <w:rsid w:val="006F720E"/>
    <w:rsid w:val="006F79DF"/>
    <w:rsid w:val="0070007F"/>
    <w:rsid w:val="00700590"/>
    <w:rsid w:val="007013A9"/>
    <w:rsid w:val="00704B7D"/>
    <w:rsid w:val="00704E5F"/>
    <w:rsid w:val="007061B6"/>
    <w:rsid w:val="00706E20"/>
    <w:rsid w:val="00710750"/>
    <w:rsid w:val="00710F67"/>
    <w:rsid w:val="0071114A"/>
    <w:rsid w:val="00711205"/>
    <w:rsid w:val="00712A3F"/>
    <w:rsid w:val="00712AE1"/>
    <w:rsid w:val="00712E30"/>
    <w:rsid w:val="00712F24"/>
    <w:rsid w:val="00712FAA"/>
    <w:rsid w:val="00714609"/>
    <w:rsid w:val="00716931"/>
    <w:rsid w:val="007200B9"/>
    <w:rsid w:val="00720C9D"/>
    <w:rsid w:val="00721F52"/>
    <w:rsid w:val="00722234"/>
    <w:rsid w:val="0072385B"/>
    <w:rsid w:val="00724188"/>
    <w:rsid w:val="00724C5A"/>
    <w:rsid w:val="00724D8D"/>
    <w:rsid w:val="007268FC"/>
    <w:rsid w:val="00731140"/>
    <w:rsid w:val="00732BB8"/>
    <w:rsid w:val="00735E15"/>
    <w:rsid w:val="0073775E"/>
    <w:rsid w:val="00740F47"/>
    <w:rsid w:val="0074337B"/>
    <w:rsid w:val="00744D79"/>
    <w:rsid w:val="00746B3F"/>
    <w:rsid w:val="007470DD"/>
    <w:rsid w:val="0075022E"/>
    <w:rsid w:val="00750787"/>
    <w:rsid w:val="007509F0"/>
    <w:rsid w:val="007541BC"/>
    <w:rsid w:val="00754580"/>
    <w:rsid w:val="00754A97"/>
    <w:rsid w:val="00754C2A"/>
    <w:rsid w:val="0075579D"/>
    <w:rsid w:val="007574B1"/>
    <w:rsid w:val="00761E12"/>
    <w:rsid w:val="007645AA"/>
    <w:rsid w:val="00770C7B"/>
    <w:rsid w:val="00772A97"/>
    <w:rsid w:val="007743F0"/>
    <w:rsid w:val="00774C03"/>
    <w:rsid w:val="00777130"/>
    <w:rsid w:val="00777D8C"/>
    <w:rsid w:val="00782B09"/>
    <w:rsid w:val="0078536D"/>
    <w:rsid w:val="00785F65"/>
    <w:rsid w:val="00787F11"/>
    <w:rsid w:val="00791377"/>
    <w:rsid w:val="00791937"/>
    <w:rsid w:val="007923BE"/>
    <w:rsid w:val="00794EB8"/>
    <w:rsid w:val="0079790F"/>
    <w:rsid w:val="007A0A45"/>
    <w:rsid w:val="007A13D1"/>
    <w:rsid w:val="007A54BC"/>
    <w:rsid w:val="007A68FE"/>
    <w:rsid w:val="007A7335"/>
    <w:rsid w:val="007B2FD8"/>
    <w:rsid w:val="007B3B5E"/>
    <w:rsid w:val="007B3EC4"/>
    <w:rsid w:val="007B406B"/>
    <w:rsid w:val="007B6895"/>
    <w:rsid w:val="007C1CFE"/>
    <w:rsid w:val="007C2B1E"/>
    <w:rsid w:val="007C40A8"/>
    <w:rsid w:val="007C4E5C"/>
    <w:rsid w:val="007C5105"/>
    <w:rsid w:val="007C61DE"/>
    <w:rsid w:val="007C7028"/>
    <w:rsid w:val="007D0673"/>
    <w:rsid w:val="007D0C29"/>
    <w:rsid w:val="007D10F2"/>
    <w:rsid w:val="007D2B03"/>
    <w:rsid w:val="007D3752"/>
    <w:rsid w:val="007D4601"/>
    <w:rsid w:val="007D7A60"/>
    <w:rsid w:val="007E16DA"/>
    <w:rsid w:val="007E2CDB"/>
    <w:rsid w:val="007E36E0"/>
    <w:rsid w:val="007E4EBB"/>
    <w:rsid w:val="007E63B3"/>
    <w:rsid w:val="007E7FF4"/>
    <w:rsid w:val="007F2FE1"/>
    <w:rsid w:val="007F333E"/>
    <w:rsid w:val="007F6D9C"/>
    <w:rsid w:val="007F7BE9"/>
    <w:rsid w:val="008016FA"/>
    <w:rsid w:val="00802500"/>
    <w:rsid w:val="0080432C"/>
    <w:rsid w:val="00805A15"/>
    <w:rsid w:val="00805B6F"/>
    <w:rsid w:val="00811620"/>
    <w:rsid w:val="00814669"/>
    <w:rsid w:val="0082049B"/>
    <w:rsid w:val="00824243"/>
    <w:rsid w:val="00824DDC"/>
    <w:rsid w:val="00825452"/>
    <w:rsid w:val="008312FC"/>
    <w:rsid w:val="00831332"/>
    <w:rsid w:val="008313CD"/>
    <w:rsid w:val="00833885"/>
    <w:rsid w:val="008424F5"/>
    <w:rsid w:val="008435DA"/>
    <w:rsid w:val="008441CC"/>
    <w:rsid w:val="00853E4C"/>
    <w:rsid w:val="00854528"/>
    <w:rsid w:val="00854909"/>
    <w:rsid w:val="00855408"/>
    <w:rsid w:val="0085675E"/>
    <w:rsid w:val="00856B28"/>
    <w:rsid w:val="00857377"/>
    <w:rsid w:val="00860628"/>
    <w:rsid w:val="00862D9D"/>
    <w:rsid w:val="00863A62"/>
    <w:rsid w:val="0086510A"/>
    <w:rsid w:val="00865424"/>
    <w:rsid w:val="0086642C"/>
    <w:rsid w:val="00870585"/>
    <w:rsid w:val="0087078D"/>
    <w:rsid w:val="00871899"/>
    <w:rsid w:val="00873013"/>
    <w:rsid w:val="008732A3"/>
    <w:rsid w:val="008773E9"/>
    <w:rsid w:val="00877746"/>
    <w:rsid w:val="00877898"/>
    <w:rsid w:val="00877E1D"/>
    <w:rsid w:val="0088077D"/>
    <w:rsid w:val="00884E8D"/>
    <w:rsid w:val="00884F8E"/>
    <w:rsid w:val="008901A7"/>
    <w:rsid w:val="0089022C"/>
    <w:rsid w:val="00891158"/>
    <w:rsid w:val="00892551"/>
    <w:rsid w:val="00893D04"/>
    <w:rsid w:val="00893DBA"/>
    <w:rsid w:val="008942C4"/>
    <w:rsid w:val="008942EC"/>
    <w:rsid w:val="008957F6"/>
    <w:rsid w:val="008A1616"/>
    <w:rsid w:val="008A21DE"/>
    <w:rsid w:val="008A2833"/>
    <w:rsid w:val="008A3823"/>
    <w:rsid w:val="008A39AD"/>
    <w:rsid w:val="008A55B0"/>
    <w:rsid w:val="008A76D0"/>
    <w:rsid w:val="008B0D67"/>
    <w:rsid w:val="008B0F91"/>
    <w:rsid w:val="008B1128"/>
    <w:rsid w:val="008B2605"/>
    <w:rsid w:val="008B293C"/>
    <w:rsid w:val="008B388E"/>
    <w:rsid w:val="008B3FC2"/>
    <w:rsid w:val="008B4C45"/>
    <w:rsid w:val="008B6D86"/>
    <w:rsid w:val="008B7CE9"/>
    <w:rsid w:val="008C1433"/>
    <w:rsid w:val="008C1514"/>
    <w:rsid w:val="008C1E79"/>
    <w:rsid w:val="008C4081"/>
    <w:rsid w:val="008C47EF"/>
    <w:rsid w:val="008C54F0"/>
    <w:rsid w:val="008C63C7"/>
    <w:rsid w:val="008D0799"/>
    <w:rsid w:val="008D1FC2"/>
    <w:rsid w:val="008D2181"/>
    <w:rsid w:val="008D5456"/>
    <w:rsid w:val="008D6C3E"/>
    <w:rsid w:val="008D7D93"/>
    <w:rsid w:val="008E0F73"/>
    <w:rsid w:val="008E33A0"/>
    <w:rsid w:val="008E3C30"/>
    <w:rsid w:val="008E4714"/>
    <w:rsid w:val="008F5384"/>
    <w:rsid w:val="008F5487"/>
    <w:rsid w:val="008F5957"/>
    <w:rsid w:val="008F64B0"/>
    <w:rsid w:val="008F7289"/>
    <w:rsid w:val="00900339"/>
    <w:rsid w:val="009006A9"/>
    <w:rsid w:val="009009DC"/>
    <w:rsid w:val="00904133"/>
    <w:rsid w:val="009044E1"/>
    <w:rsid w:val="00907647"/>
    <w:rsid w:val="00907DD6"/>
    <w:rsid w:val="00914DDE"/>
    <w:rsid w:val="0092101F"/>
    <w:rsid w:val="00931042"/>
    <w:rsid w:val="00931B18"/>
    <w:rsid w:val="00932085"/>
    <w:rsid w:val="00933BC3"/>
    <w:rsid w:val="009354A2"/>
    <w:rsid w:val="009365B9"/>
    <w:rsid w:val="00936A2F"/>
    <w:rsid w:val="009412CA"/>
    <w:rsid w:val="009423FB"/>
    <w:rsid w:val="009430D3"/>
    <w:rsid w:val="0094353A"/>
    <w:rsid w:val="00943D8A"/>
    <w:rsid w:val="00943E0C"/>
    <w:rsid w:val="00945609"/>
    <w:rsid w:val="0094563C"/>
    <w:rsid w:val="009474FB"/>
    <w:rsid w:val="009507CC"/>
    <w:rsid w:val="009526CC"/>
    <w:rsid w:val="00954ECD"/>
    <w:rsid w:val="009553DB"/>
    <w:rsid w:val="0095575C"/>
    <w:rsid w:val="00956AA6"/>
    <w:rsid w:val="00956CF8"/>
    <w:rsid w:val="00960CFA"/>
    <w:rsid w:val="00960F0E"/>
    <w:rsid w:val="00961E58"/>
    <w:rsid w:val="0096268A"/>
    <w:rsid w:val="00962E3D"/>
    <w:rsid w:val="0096317C"/>
    <w:rsid w:val="009638CF"/>
    <w:rsid w:val="0096577B"/>
    <w:rsid w:val="0096700B"/>
    <w:rsid w:val="009672E1"/>
    <w:rsid w:val="00967950"/>
    <w:rsid w:val="00974757"/>
    <w:rsid w:val="00980921"/>
    <w:rsid w:val="00981A88"/>
    <w:rsid w:val="00982505"/>
    <w:rsid w:val="009838BD"/>
    <w:rsid w:val="00984447"/>
    <w:rsid w:val="00984D43"/>
    <w:rsid w:val="009931D7"/>
    <w:rsid w:val="009956E9"/>
    <w:rsid w:val="009959B9"/>
    <w:rsid w:val="0099749F"/>
    <w:rsid w:val="009A015D"/>
    <w:rsid w:val="009A2F81"/>
    <w:rsid w:val="009A46AA"/>
    <w:rsid w:val="009A48B4"/>
    <w:rsid w:val="009A7596"/>
    <w:rsid w:val="009B0992"/>
    <w:rsid w:val="009B0A5F"/>
    <w:rsid w:val="009B2023"/>
    <w:rsid w:val="009C0068"/>
    <w:rsid w:val="009C087C"/>
    <w:rsid w:val="009C34DC"/>
    <w:rsid w:val="009C4C69"/>
    <w:rsid w:val="009C5495"/>
    <w:rsid w:val="009D033A"/>
    <w:rsid w:val="009D1A1D"/>
    <w:rsid w:val="009D34F4"/>
    <w:rsid w:val="009D3556"/>
    <w:rsid w:val="009D3871"/>
    <w:rsid w:val="009D3B21"/>
    <w:rsid w:val="009D5A60"/>
    <w:rsid w:val="009D7135"/>
    <w:rsid w:val="009D7428"/>
    <w:rsid w:val="009E1281"/>
    <w:rsid w:val="009E1ACB"/>
    <w:rsid w:val="009E3F9F"/>
    <w:rsid w:val="009E4C1D"/>
    <w:rsid w:val="009E6F6D"/>
    <w:rsid w:val="009E759B"/>
    <w:rsid w:val="009E780C"/>
    <w:rsid w:val="009E79C6"/>
    <w:rsid w:val="009F0572"/>
    <w:rsid w:val="009F150E"/>
    <w:rsid w:val="009F1B35"/>
    <w:rsid w:val="009F1B93"/>
    <w:rsid w:val="009F3274"/>
    <w:rsid w:val="009F4119"/>
    <w:rsid w:val="009F42B9"/>
    <w:rsid w:val="009F5180"/>
    <w:rsid w:val="009F6856"/>
    <w:rsid w:val="009F69F0"/>
    <w:rsid w:val="009F7428"/>
    <w:rsid w:val="009F7675"/>
    <w:rsid w:val="009F7EB2"/>
    <w:rsid w:val="00A01AC0"/>
    <w:rsid w:val="00A01C12"/>
    <w:rsid w:val="00A05870"/>
    <w:rsid w:val="00A112FF"/>
    <w:rsid w:val="00A11C03"/>
    <w:rsid w:val="00A136AD"/>
    <w:rsid w:val="00A1394B"/>
    <w:rsid w:val="00A13B18"/>
    <w:rsid w:val="00A23095"/>
    <w:rsid w:val="00A27E91"/>
    <w:rsid w:val="00A3067B"/>
    <w:rsid w:val="00A30769"/>
    <w:rsid w:val="00A317E0"/>
    <w:rsid w:val="00A34538"/>
    <w:rsid w:val="00A34E35"/>
    <w:rsid w:val="00A36072"/>
    <w:rsid w:val="00A365B0"/>
    <w:rsid w:val="00A3755F"/>
    <w:rsid w:val="00A418D8"/>
    <w:rsid w:val="00A41ADA"/>
    <w:rsid w:val="00A43BD1"/>
    <w:rsid w:val="00A50571"/>
    <w:rsid w:val="00A514A0"/>
    <w:rsid w:val="00A51ADC"/>
    <w:rsid w:val="00A51B70"/>
    <w:rsid w:val="00A521E4"/>
    <w:rsid w:val="00A535D2"/>
    <w:rsid w:val="00A54EFF"/>
    <w:rsid w:val="00A561FE"/>
    <w:rsid w:val="00A56C66"/>
    <w:rsid w:val="00A60684"/>
    <w:rsid w:val="00A61540"/>
    <w:rsid w:val="00A62253"/>
    <w:rsid w:val="00A672DE"/>
    <w:rsid w:val="00A67734"/>
    <w:rsid w:val="00A67780"/>
    <w:rsid w:val="00A70F20"/>
    <w:rsid w:val="00A74F4B"/>
    <w:rsid w:val="00A75157"/>
    <w:rsid w:val="00A804D7"/>
    <w:rsid w:val="00A807BF"/>
    <w:rsid w:val="00A81FBA"/>
    <w:rsid w:val="00A83062"/>
    <w:rsid w:val="00A839D3"/>
    <w:rsid w:val="00A8490F"/>
    <w:rsid w:val="00A85835"/>
    <w:rsid w:val="00A8777D"/>
    <w:rsid w:val="00A9084B"/>
    <w:rsid w:val="00A90BB9"/>
    <w:rsid w:val="00A91F48"/>
    <w:rsid w:val="00A92A7D"/>
    <w:rsid w:val="00A93D0E"/>
    <w:rsid w:val="00A94C49"/>
    <w:rsid w:val="00AA105D"/>
    <w:rsid w:val="00AA403D"/>
    <w:rsid w:val="00AA5C49"/>
    <w:rsid w:val="00AA7F06"/>
    <w:rsid w:val="00AB190A"/>
    <w:rsid w:val="00AB1FDC"/>
    <w:rsid w:val="00AB3E15"/>
    <w:rsid w:val="00AB48F5"/>
    <w:rsid w:val="00AB4B5E"/>
    <w:rsid w:val="00AB506A"/>
    <w:rsid w:val="00AB6E2C"/>
    <w:rsid w:val="00AB74E9"/>
    <w:rsid w:val="00AB7B6F"/>
    <w:rsid w:val="00AC09FA"/>
    <w:rsid w:val="00AC122D"/>
    <w:rsid w:val="00AC1C2D"/>
    <w:rsid w:val="00AC34F4"/>
    <w:rsid w:val="00AC4CBC"/>
    <w:rsid w:val="00AD31A0"/>
    <w:rsid w:val="00AD3DB9"/>
    <w:rsid w:val="00AD4FA3"/>
    <w:rsid w:val="00AD538F"/>
    <w:rsid w:val="00AD5B74"/>
    <w:rsid w:val="00AD7A99"/>
    <w:rsid w:val="00AE193C"/>
    <w:rsid w:val="00AE3337"/>
    <w:rsid w:val="00AE34DB"/>
    <w:rsid w:val="00AE3CF3"/>
    <w:rsid w:val="00AE3D29"/>
    <w:rsid w:val="00AE3DFC"/>
    <w:rsid w:val="00AE5852"/>
    <w:rsid w:val="00AE59E1"/>
    <w:rsid w:val="00AE76B6"/>
    <w:rsid w:val="00AF06F0"/>
    <w:rsid w:val="00AF096E"/>
    <w:rsid w:val="00AF64C4"/>
    <w:rsid w:val="00AF6F19"/>
    <w:rsid w:val="00B03422"/>
    <w:rsid w:val="00B03990"/>
    <w:rsid w:val="00B05844"/>
    <w:rsid w:val="00B05CAA"/>
    <w:rsid w:val="00B0696E"/>
    <w:rsid w:val="00B078C0"/>
    <w:rsid w:val="00B07A01"/>
    <w:rsid w:val="00B1178D"/>
    <w:rsid w:val="00B12C3B"/>
    <w:rsid w:val="00B1647B"/>
    <w:rsid w:val="00B16B3C"/>
    <w:rsid w:val="00B174E8"/>
    <w:rsid w:val="00B20691"/>
    <w:rsid w:val="00B236A9"/>
    <w:rsid w:val="00B23E1B"/>
    <w:rsid w:val="00B2415E"/>
    <w:rsid w:val="00B24725"/>
    <w:rsid w:val="00B312F7"/>
    <w:rsid w:val="00B35100"/>
    <w:rsid w:val="00B36D96"/>
    <w:rsid w:val="00B41C2B"/>
    <w:rsid w:val="00B4360B"/>
    <w:rsid w:val="00B45269"/>
    <w:rsid w:val="00B466E4"/>
    <w:rsid w:val="00B47792"/>
    <w:rsid w:val="00B51DDD"/>
    <w:rsid w:val="00B525B3"/>
    <w:rsid w:val="00B54FE7"/>
    <w:rsid w:val="00B560D6"/>
    <w:rsid w:val="00B56157"/>
    <w:rsid w:val="00B57768"/>
    <w:rsid w:val="00B6263A"/>
    <w:rsid w:val="00B631D4"/>
    <w:rsid w:val="00B64312"/>
    <w:rsid w:val="00B65E11"/>
    <w:rsid w:val="00B706C1"/>
    <w:rsid w:val="00B73437"/>
    <w:rsid w:val="00B7343E"/>
    <w:rsid w:val="00B76909"/>
    <w:rsid w:val="00B800A4"/>
    <w:rsid w:val="00B80FAF"/>
    <w:rsid w:val="00B81C9E"/>
    <w:rsid w:val="00B82D1D"/>
    <w:rsid w:val="00B82FBF"/>
    <w:rsid w:val="00B85F42"/>
    <w:rsid w:val="00B87CD1"/>
    <w:rsid w:val="00B91304"/>
    <w:rsid w:val="00B91687"/>
    <w:rsid w:val="00B96D4F"/>
    <w:rsid w:val="00B96E10"/>
    <w:rsid w:val="00BA20F1"/>
    <w:rsid w:val="00BA2234"/>
    <w:rsid w:val="00BA4D63"/>
    <w:rsid w:val="00BA7FFE"/>
    <w:rsid w:val="00BB0B64"/>
    <w:rsid w:val="00BB1598"/>
    <w:rsid w:val="00BB20A8"/>
    <w:rsid w:val="00BB5AB1"/>
    <w:rsid w:val="00BB622F"/>
    <w:rsid w:val="00BB70A2"/>
    <w:rsid w:val="00BC0663"/>
    <w:rsid w:val="00BC075F"/>
    <w:rsid w:val="00BC16DF"/>
    <w:rsid w:val="00BC2F10"/>
    <w:rsid w:val="00BC3FED"/>
    <w:rsid w:val="00BC47C6"/>
    <w:rsid w:val="00BD34FE"/>
    <w:rsid w:val="00BD36A9"/>
    <w:rsid w:val="00BD36B4"/>
    <w:rsid w:val="00BD4025"/>
    <w:rsid w:val="00BD45D6"/>
    <w:rsid w:val="00BD749B"/>
    <w:rsid w:val="00BD7C2E"/>
    <w:rsid w:val="00BE0118"/>
    <w:rsid w:val="00BE3B42"/>
    <w:rsid w:val="00BE5053"/>
    <w:rsid w:val="00BE5192"/>
    <w:rsid w:val="00BE5AF2"/>
    <w:rsid w:val="00BE7C1B"/>
    <w:rsid w:val="00BF0D43"/>
    <w:rsid w:val="00BF24F2"/>
    <w:rsid w:val="00BF338D"/>
    <w:rsid w:val="00BF3BF2"/>
    <w:rsid w:val="00BF617D"/>
    <w:rsid w:val="00BF7D7D"/>
    <w:rsid w:val="00C048E4"/>
    <w:rsid w:val="00C0553F"/>
    <w:rsid w:val="00C055B1"/>
    <w:rsid w:val="00C06335"/>
    <w:rsid w:val="00C063FC"/>
    <w:rsid w:val="00C06912"/>
    <w:rsid w:val="00C167A7"/>
    <w:rsid w:val="00C20484"/>
    <w:rsid w:val="00C24485"/>
    <w:rsid w:val="00C24CA3"/>
    <w:rsid w:val="00C24CD4"/>
    <w:rsid w:val="00C24F28"/>
    <w:rsid w:val="00C26F49"/>
    <w:rsid w:val="00C30683"/>
    <w:rsid w:val="00C31676"/>
    <w:rsid w:val="00C3257C"/>
    <w:rsid w:val="00C34607"/>
    <w:rsid w:val="00C36CC0"/>
    <w:rsid w:val="00C37E03"/>
    <w:rsid w:val="00C46B28"/>
    <w:rsid w:val="00C47FCD"/>
    <w:rsid w:val="00C50F33"/>
    <w:rsid w:val="00C5125A"/>
    <w:rsid w:val="00C52699"/>
    <w:rsid w:val="00C52841"/>
    <w:rsid w:val="00C5446C"/>
    <w:rsid w:val="00C54882"/>
    <w:rsid w:val="00C5649C"/>
    <w:rsid w:val="00C605FB"/>
    <w:rsid w:val="00C61205"/>
    <w:rsid w:val="00C614DD"/>
    <w:rsid w:val="00C6223C"/>
    <w:rsid w:val="00C628A8"/>
    <w:rsid w:val="00C65E21"/>
    <w:rsid w:val="00C6711F"/>
    <w:rsid w:val="00C724E8"/>
    <w:rsid w:val="00C739C7"/>
    <w:rsid w:val="00C759C6"/>
    <w:rsid w:val="00C80147"/>
    <w:rsid w:val="00C802C4"/>
    <w:rsid w:val="00C80842"/>
    <w:rsid w:val="00C80929"/>
    <w:rsid w:val="00C81240"/>
    <w:rsid w:val="00C81408"/>
    <w:rsid w:val="00C81C6D"/>
    <w:rsid w:val="00C83F52"/>
    <w:rsid w:val="00C864D8"/>
    <w:rsid w:val="00C86628"/>
    <w:rsid w:val="00C870B2"/>
    <w:rsid w:val="00C87BF8"/>
    <w:rsid w:val="00C87D42"/>
    <w:rsid w:val="00C91A8C"/>
    <w:rsid w:val="00C926E3"/>
    <w:rsid w:val="00C93501"/>
    <w:rsid w:val="00C935C9"/>
    <w:rsid w:val="00C9612D"/>
    <w:rsid w:val="00C97A88"/>
    <w:rsid w:val="00CA00A3"/>
    <w:rsid w:val="00CA173E"/>
    <w:rsid w:val="00CA359E"/>
    <w:rsid w:val="00CA41BD"/>
    <w:rsid w:val="00CA61D7"/>
    <w:rsid w:val="00CB1DA1"/>
    <w:rsid w:val="00CB2479"/>
    <w:rsid w:val="00CB4A73"/>
    <w:rsid w:val="00CC0B3B"/>
    <w:rsid w:val="00CC2DC2"/>
    <w:rsid w:val="00CC3653"/>
    <w:rsid w:val="00CC3893"/>
    <w:rsid w:val="00CC3D6A"/>
    <w:rsid w:val="00CC43B5"/>
    <w:rsid w:val="00CC456C"/>
    <w:rsid w:val="00CC498F"/>
    <w:rsid w:val="00CD3B52"/>
    <w:rsid w:val="00CD71FE"/>
    <w:rsid w:val="00CE14D7"/>
    <w:rsid w:val="00CE1939"/>
    <w:rsid w:val="00CE1B7C"/>
    <w:rsid w:val="00CE1BCD"/>
    <w:rsid w:val="00CE28A8"/>
    <w:rsid w:val="00CE3761"/>
    <w:rsid w:val="00CE3F3C"/>
    <w:rsid w:val="00CE438F"/>
    <w:rsid w:val="00CE569B"/>
    <w:rsid w:val="00CE5F63"/>
    <w:rsid w:val="00CE6A0D"/>
    <w:rsid w:val="00CE7757"/>
    <w:rsid w:val="00CE787A"/>
    <w:rsid w:val="00CE7BC9"/>
    <w:rsid w:val="00CF0401"/>
    <w:rsid w:val="00CF08CE"/>
    <w:rsid w:val="00CF4F69"/>
    <w:rsid w:val="00CF6FFA"/>
    <w:rsid w:val="00D00874"/>
    <w:rsid w:val="00D017D8"/>
    <w:rsid w:val="00D03379"/>
    <w:rsid w:val="00D03C29"/>
    <w:rsid w:val="00D040D0"/>
    <w:rsid w:val="00D0743F"/>
    <w:rsid w:val="00D11707"/>
    <w:rsid w:val="00D122A3"/>
    <w:rsid w:val="00D12E89"/>
    <w:rsid w:val="00D1348D"/>
    <w:rsid w:val="00D13E23"/>
    <w:rsid w:val="00D14743"/>
    <w:rsid w:val="00D22946"/>
    <w:rsid w:val="00D24F4A"/>
    <w:rsid w:val="00D25475"/>
    <w:rsid w:val="00D25D3D"/>
    <w:rsid w:val="00D301EC"/>
    <w:rsid w:val="00D309D9"/>
    <w:rsid w:val="00D3160D"/>
    <w:rsid w:val="00D32143"/>
    <w:rsid w:val="00D33944"/>
    <w:rsid w:val="00D33A4A"/>
    <w:rsid w:val="00D3510E"/>
    <w:rsid w:val="00D3597C"/>
    <w:rsid w:val="00D3739C"/>
    <w:rsid w:val="00D37BA5"/>
    <w:rsid w:val="00D40C99"/>
    <w:rsid w:val="00D415A0"/>
    <w:rsid w:val="00D430B6"/>
    <w:rsid w:val="00D455D5"/>
    <w:rsid w:val="00D46BAD"/>
    <w:rsid w:val="00D46C5D"/>
    <w:rsid w:val="00D5065B"/>
    <w:rsid w:val="00D510F6"/>
    <w:rsid w:val="00D5318E"/>
    <w:rsid w:val="00D53F39"/>
    <w:rsid w:val="00D56E61"/>
    <w:rsid w:val="00D60DD8"/>
    <w:rsid w:val="00D629CE"/>
    <w:rsid w:val="00D65171"/>
    <w:rsid w:val="00D65337"/>
    <w:rsid w:val="00D65389"/>
    <w:rsid w:val="00D66AA4"/>
    <w:rsid w:val="00D67524"/>
    <w:rsid w:val="00D67933"/>
    <w:rsid w:val="00D70191"/>
    <w:rsid w:val="00D704CE"/>
    <w:rsid w:val="00D729C5"/>
    <w:rsid w:val="00D76799"/>
    <w:rsid w:val="00D81C15"/>
    <w:rsid w:val="00D825D5"/>
    <w:rsid w:val="00D84EE1"/>
    <w:rsid w:val="00D8558E"/>
    <w:rsid w:val="00D87677"/>
    <w:rsid w:val="00D87AF6"/>
    <w:rsid w:val="00D91628"/>
    <w:rsid w:val="00D927BB"/>
    <w:rsid w:val="00D92D96"/>
    <w:rsid w:val="00D93F47"/>
    <w:rsid w:val="00D94CDC"/>
    <w:rsid w:val="00D95481"/>
    <w:rsid w:val="00DA05D8"/>
    <w:rsid w:val="00DA0E0F"/>
    <w:rsid w:val="00DA24CF"/>
    <w:rsid w:val="00DA2C04"/>
    <w:rsid w:val="00DA2D48"/>
    <w:rsid w:val="00DA2F45"/>
    <w:rsid w:val="00DA3606"/>
    <w:rsid w:val="00DA3B54"/>
    <w:rsid w:val="00DA3BB6"/>
    <w:rsid w:val="00DA46D2"/>
    <w:rsid w:val="00DA4BDE"/>
    <w:rsid w:val="00DA4EA4"/>
    <w:rsid w:val="00DA6512"/>
    <w:rsid w:val="00DA68B4"/>
    <w:rsid w:val="00DB0741"/>
    <w:rsid w:val="00DB0D12"/>
    <w:rsid w:val="00DB13CA"/>
    <w:rsid w:val="00DB2863"/>
    <w:rsid w:val="00DB44DF"/>
    <w:rsid w:val="00DB490F"/>
    <w:rsid w:val="00DC0E0A"/>
    <w:rsid w:val="00DC1E87"/>
    <w:rsid w:val="00DC211E"/>
    <w:rsid w:val="00DC26A2"/>
    <w:rsid w:val="00DC2E32"/>
    <w:rsid w:val="00DC382B"/>
    <w:rsid w:val="00DC4AD4"/>
    <w:rsid w:val="00DC5EFA"/>
    <w:rsid w:val="00DC6035"/>
    <w:rsid w:val="00DC60DF"/>
    <w:rsid w:val="00DC6D64"/>
    <w:rsid w:val="00DD0C20"/>
    <w:rsid w:val="00DD354B"/>
    <w:rsid w:val="00DD657E"/>
    <w:rsid w:val="00DD662C"/>
    <w:rsid w:val="00DD75F5"/>
    <w:rsid w:val="00DD7F33"/>
    <w:rsid w:val="00DE0BC5"/>
    <w:rsid w:val="00DE0D0E"/>
    <w:rsid w:val="00DE287C"/>
    <w:rsid w:val="00DE2D79"/>
    <w:rsid w:val="00DE32FE"/>
    <w:rsid w:val="00DE5E7E"/>
    <w:rsid w:val="00DF0140"/>
    <w:rsid w:val="00DF0A80"/>
    <w:rsid w:val="00DF1967"/>
    <w:rsid w:val="00DF2872"/>
    <w:rsid w:val="00DF2C08"/>
    <w:rsid w:val="00DF4D74"/>
    <w:rsid w:val="00DF5AC3"/>
    <w:rsid w:val="00DF5F8C"/>
    <w:rsid w:val="00DF683E"/>
    <w:rsid w:val="00DF6FBD"/>
    <w:rsid w:val="00E00E6C"/>
    <w:rsid w:val="00E00EB2"/>
    <w:rsid w:val="00E01761"/>
    <w:rsid w:val="00E028E7"/>
    <w:rsid w:val="00E0611D"/>
    <w:rsid w:val="00E07650"/>
    <w:rsid w:val="00E07B43"/>
    <w:rsid w:val="00E14226"/>
    <w:rsid w:val="00E14458"/>
    <w:rsid w:val="00E20863"/>
    <w:rsid w:val="00E213EC"/>
    <w:rsid w:val="00E2278E"/>
    <w:rsid w:val="00E22A1A"/>
    <w:rsid w:val="00E230C4"/>
    <w:rsid w:val="00E24F1A"/>
    <w:rsid w:val="00E25ED9"/>
    <w:rsid w:val="00E25F6F"/>
    <w:rsid w:val="00E309EC"/>
    <w:rsid w:val="00E31A03"/>
    <w:rsid w:val="00E32DC0"/>
    <w:rsid w:val="00E33737"/>
    <w:rsid w:val="00E33F76"/>
    <w:rsid w:val="00E34CFE"/>
    <w:rsid w:val="00E34EF4"/>
    <w:rsid w:val="00E3767F"/>
    <w:rsid w:val="00E42DE4"/>
    <w:rsid w:val="00E43747"/>
    <w:rsid w:val="00E43F4A"/>
    <w:rsid w:val="00E44243"/>
    <w:rsid w:val="00E457D3"/>
    <w:rsid w:val="00E4593E"/>
    <w:rsid w:val="00E51C6D"/>
    <w:rsid w:val="00E51DDE"/>
    <w:rsid w:val="00E530F7"/>
    <w:rsid w:val="00E540BB"/>
    <w:rsid w:val="00E56375"/>
    <w:rsid w:val="00E601FA"/>
    <w:rsid w:val="00E6258E"/>
    <w:rsid w:val="00E62B5B"/>
    <w:rsid w:val="00E64A2B"/>
    <w:rsid w:val="00E67167"/>
    <w:rsid w:val="00E708ED"/>
    <w:rsid w:val="00E71250"/>
    <w:rsid w:val="00E71B0D"/>
    <w:rsid w:val="00E731CE"/>
    <w:rsid w:val="00E7371C"/>
    <w:rsid w:val="00E74B91"/>
    <w:rsid w:val="00E762BA"/>
    <w:rsid w:val="00E772A9"/>
    <w:rsid w:val="00E7746E"/>
    <w:rsid w:val="00E80C24"/>
    <w:rsid w:val="00E811B9"/>
    <w:rsid w:val="00E8149F"/>
    <w:rsid w:val="00E81CEE"/>
    <w:rsid w:val="00E81EC3"/>
    <w:rsid w:val="00E86296"/>
    <w:rsid w:val="00E9000C"/>
    <w:rsid w:val="00E90825"/>
    <w:rsid w:val="00E95EAF"/>
    <w:rsid w:val="00E9656A"/>
    <w:rsid w:val="00EA0121"/>
    <w:rsid w:val="00EA069B"/>
    <w:rsid w:val="00EA29E1"/>
    <w:rsid w:val="00EA68E7"/>
    <w:rsid w:val="00EA79F9"/>
    <w:rsid w:val="00EB1532"/>
    <w:rsid w:val="00EB1B1F"/>
    <w:rsid w:val="00EB1B2D"/>
    <w:rsid w:val="00EB488A"/>
    <w:rsid w:val="00EB745E"/>
    <w:rsid w:val="00EB7E1B"/>
    <w:rsid w:val="00EC0FB8"/>
    <w:rsid w:val="00ED0294"/>
    <w:rsid w:val="00ED3915"/>
    <w:rsid w:val="00ED5BF6"/>
    <w:rsid w:val="00ED5C07"/>
    <w:rsid w:val="00ED734E"/>
    <w:rsid w:val="00EE090C"/>
    <w:rsid w:val="00EE1CBF"/>
    <w:rsid w:val="00EE74D7"/>
    <w:rsid w:val="00EF079E"/>
    <w:rsid w:val="00EF09C7"/>
    <w:rsid w:val="00EF0E3F"/>
    <w:rsid w:val="00EF23C9"/>
    <w:rsid w:val="00EF33B9"/>
    <w:rsid w:val="00EF3F84"/>
    <w:rsid w:val="00EF7785"/>
    <w:rsid w:val="00EF7A47"/>
    <w:rsid w:val="00F0000F"/>
    <w:rsid w:val="00F00ADE"/>
    <w:rsid w:val="00F00F50"/>
    <w:rsid w:val="00F01023"/>
    <w:rsid w:val="00F01144"/>
    <w:rsid w:val="00F012DB"/>
    <w:rsid w:val="00F01910"/>
    <w:rsid w:val="00F02783"/>
    <w:rsid w:val="00F05288"/>
    <w:rsid w:val="00F11CFC"/>
    <w:rsid w:val="00F12021"/>
    <w:rsid w:val="00F12F49"/>
    <w:rsid w:val="00F13E84"/>
    <w:rsid w:val="00F141F5"/>
    <w:rsid w:val="00F1567D"/>
    <w:rsid w:val="00F16F7B"/>
    <w:rsid w:val="00F201A0"/>
    <w:rsid w:val="00F20975"/>
    <w:rsid w:val="00F20CBA"/>
    <w:rsid w:val="00F22EAF"/>
    <w:rsid w:val="00F23919"/>
    <w:rsid w:val="00F23B99"/>
    <w:rsid w:val="00F2400F"/>
    <w:rsid w:val="00F24906"/>
    <w:rsid w:val="00F24CDE"/>
    <w:rsid w:val="00F26282"/>
    <w:rsid w:val="00F31383"/>
    <w:rsid w:val="00F31995"/>
    <w:rsid w:val="00F32DE0"/>
    <w:rsid w:val="00F37A77"/>
    <w:rsid w:val="00F4028A"/>
    <w:rsid w:val="00F41509"/>
    <w:rsid w:val="00F416BD"/>
    <w:rsid w:val="00F41AF0"/>
    <w:rsid w:val="00F43254"/>
    <w:rsid w:val="00F44FA3"/>
    <w:rsid w:val="00F46AF7"/>
    <w:rsid w:val="00F47F88"/>
    <w:rsid w:val="00F50AD7"/>
    <w:rsid w:val="00F534B3"/>
    <w:rsid w:val="00F53801"/>
    <w:rsid w:val="00F546DD"/>
    <w:rsid w:val="00F55E0C"/>
    <w:rsid w:val="00F57A39"/>
    <w:rsid w:val="00F6020B"/>
    <w:rsid w:val="00F608E5"/>
    <w:rsid w:val="00F615F5"/>
    <w:rsid w:val="00F63408"/>
    <w:rsid w:val="00F65A8D"/>
    <w:rsid w:val="00F65D2B"/>
    <w:rsid w:val="00F665C7"/>
    <w:rsid w:val="00F66737"/>
    <w:rsid w:val="00F667FD"/>
    <w:rsid w:val="00F674CD"/>
    <w:rsid w:val="00F707D7"/>
    <w:rsid w:val="00F7118F"/>
    <w:rsid w:val="00F74A3E"/>
    <w:rsid w:val="00F76A8C"/>
    <w:rsid w:val="00F7780B"/>
    <w:rsid w:val="00F77E61"/>
    <w:rsid w:val="00F80190"/>
    <w:rsid w:val="00F826F2"/>
    <w:rsid w:val="00F82DBD"/>
    <w:rsid w:val="00F83EBC"/>
    <w:rsid w:val="00F84D78"/>
    <w:rsid w:val="00F85A3D"/>
    <w:rsid w:val="00F91228"/>
    <w:rsid w:val="00F91F84"/>
    <w:rsid w:val="00F93B37"/>
    <w:rsid w:val="00F97925"/>
    <w:rsid w:val="00FA0ED6"/>
    <w:rsid w:val="00FA1C48"/>
    <w:rsid w:val="00FA1E08"/>
    <w:rsid w:val="00FA3607"/>
    <w:rsid w:val="00FA554A"/>
    <w:rsid w:val="00FB016D"/>
    <w:rsid w:val="00FB06D5"/>
    <w:rsid w:val="00FB1A25"/>
    <w:rsid w:val="00FB51A7"/>
    <w:rsid w:val="00FB552B"/>
    <w:rsid w:val="00FB6312"/>
    <w:rsid w:val="00FB6C51"/>
    <w:rsid w:val="00FB7DC9"/>
    <w:rsid w:val="00FC2D41"/>
    <w:rsid w:val="00FC51CF"/>
    <w:rsid w:val="00FD0B2F"/>
    <w:rsid w:val="00FD6274"/>
    <w:rsid w:val="00FE07C4"/>
    <w:rsid w:val="00FE2E39"/>
    <w:rsid w:val="00FE3998"/>
    <w:rsid w:val="00FE4E4B"/>
    <w:rsid w:val="00FE5335"/>
    <w:rsid w:val="00FE5A1A"/>
    <w:rsid w:val="00FE5A5D"/>
    <w:rsid w:val="00FF20AE"/>
    <w:rsid w:val="00FF3211"/>
    <w:rsid w:val="00FF4769"/>
    <w:rsid w:val="00FF4845"/>
    <w:rsid w:val="00FF4E0A"/>
    <w:rsid w:val="00FF688D"/>
    <w:rsid w:val="00FF74CB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36422"/>
  </w:style>
  <w:style w:type="table" w:styleId="a3">
    <w:name w:val="Table Grid"/>
    <w:basedOn w:val="a1"/>
    <w:uiPriority w:val="59"/>
    <w:rsid w:val="00436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4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4364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4364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4364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4364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436422"/>
    <w:rPr>
      <w:color w:val="0000FF"/>
      <w:u w:val="single"/>
    </w:rPr>
  </w:style>
  <w:style w:type="paragraph" w:styleId="ac">
    <w:name w:val="No Spacing"/>
    <w:uiPriority w:val="1"/>
    <w:qFormat/>
    <w:rsid w:val="0043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436422"/>
    <w:pPr>
      <w:widowControl w:val="0"/>
      <w:spacing w:after="0" w:line="400" w:lineRule="exact"/>
      <w:ind w:left="283" w:hanging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436422"/>
  </w:style>
  <w:style w:type="paragraph" w:styleId="ae">
    <w:name w:val="Body Text"/>
    <w:basedOn w:val="a"/>
    <w:link w:val="af"/>
    <w:semiHidden/>
    <w:rsid w:val="00436422"/>
    <w:pPr>
      <w:tabs>
        <w:tab w:val="num" w:pos="643"/>
      </w:tabs>
      <w:spacing w:after="120" w:line="240" w:lineRule="auto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436422"/>
    <w:rPr>
      <w:rFonts w:ascii="Arial" w:eastAsia="Times New Roman" w:hAnsi="Arial" w:cs="Arial"/>
      <w:sz w:val="24"/>
      <w:szCs w:val="28"/>
      <w:lang w:eastAsia="ru-RU"/>
    </w:rPr>
  </w:style>
  <w:style w:type="paragraph" w:customStyle="1" w:styleId="ConsPlusNormal">
    <w:name w:val="ConsPlusNormal"/>
    <w:rsid w:val="005A60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5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115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rsid w:val="00EF3F84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  <w:lang w:val="en-US"/>
    </w:rPr>
  </w:style>
  <w:style w:type="character" w:customStyle="1" w:styleId="af1">
    <w:name w:val="Основной текст с отступом Знак"/>
    <w:basedOn w:val="a0"/>
    <w:link w:val="af0"/>
    <w:rsid w:val="00EF3F84"/>
    <w:rPr>
      <w:rFonts w:ascii="Times New Roman" w:eastAsia="Calibri" w:hAnsi="Times New Roman" w:cs="Times New Roman"/>
      <w:i/>
      <w:sz w:val="24"/>
      <w:szCs w:val="20"/>
      <w:lang w:val="en-US"/>
    </w:rPr>
  </w:style>
  <w:style w:type="paragraph" w:customStyle="1" w:styleId="ConsPlusNonformat">
    <w:name w:val="ConsPlusNonformat"/>
    <w:rsid w:val="00F01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00748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007488"/>
    <w:rPr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716931"/>
  </w:style>
  <w:style w:type="paragraph" w:customStyle="1" w:styleId="ConsPlusTitlePage">
    <w:name w:val="ConsPlusTitlePage"/>
    <w:rsid w:val="007169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20">
    <w:name w:val="Сетка таблицы2"/>
    <w:basedOn w:val="a1"/>
    <w:next w:val="a3"/>
    <w:uiPriority w:val="59"/>
    <w:rsid w:val="00716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Просмотренная гиперссылка1"/>
    <w:basedOn w:val="a0"/>
    <w:uiPriority w:val="99"/>
    <w:semiHidden/>
    <w:unhideWhenUsed/>
    <w:rsid w:val="00716931"/>
    <w:rPr>
      <w:color w:val="954F72"/>
      <w:u w:val="single"/>
    </w:rPr>
  </w:style>
  <w:style w:type="table" w:customStyle="1" w:styleId="110">
    <w:name w:val="Сетка таблицы11"/>
    <w:basedOn w:val="a1"/>
    <w:uiPriority w:val="59"/>
    <w:rsid w:val="007169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716931"/>
    <w:rPr>
      <w:color w:val="800080" w:themeColor="followedHyperlink"/>
      <w:u w:val="single"/>
    </w:rPr>
  </w:style>
  <w:style w:type="numbering" w:customStyle="1" w:styleId="3">
    <w:name w:val="Нет списка3"/>
    <w:next w:val="a2"/>
    <w:uiPriority w:val="99"/>
    <w:semiHidden/>
    <w:unhideWhenUsed/>
    <w:rsid w:val="00892551"/>
  </w:style>
  <w:style w:type="numbering" w:customStyle="1" w:styleId="111">
    <w:name w:val="Нет списка11"/>
    <w:next w:val="a2"/>
    <w:uiPriority w:val="99"/>
    <w:semiHidden/>
    <w:unhideWhenUsed/>
    <w:rsid w:val="00892551"/>
  </w:style>
  <w:style w:type="table" w:customStyle="1" w:styleId="30">
    <w:name w:val="Сетка таблицы3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otnote reference"/>
    <w:basedOn w:val="a0"/>
    <w:uiPriority w:val="99"/>
    <w:semiHidden/>
    <w:unhideWhenUsed/>
    <w:rsid w:val="00892551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892551"/>
  </w:style>
  <w:style w:type="table" w:customStyle="1" w:styleId="40">
    <w:name w:val="Сетка таблицы4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92551"/>
  </w:style>
  <w:style w:type="table" w:customStyle="1" w:styleId="13">
    <w:name w:val="Сетка таблицы13"/>
    <w:basedOn w:val="a1"/>
    <w:next w:val="a3"/>
    <w:uiPriority w:val="59"/>
    <w:rsid w:val="00892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892551"/>
  </w:style>
  <w:style w:type="table" w:customStyle="1" w:styleId="50">
    <w:name w:val="Сетка таблицы5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892551"/>
  </w:style>
  <w:style w:type="table" w:customStyle="1" w:styleId="14">
    <w:name w:val="Сетка таблицы14"/>
    <w:basedOn w:val="a1"/>
    <w:next w:val="a3"/>
    <w:uiPriority w:val="59"/>
    <w:rsid w:val="00892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F2C67"/>
  </w:style>
  <w:style w:type="numbering" w:customStyle="1" w:styleId="140">
    <w:name w:val="Нет списка14"/>
    <w:next w:val="a2"/>
    <w:uiPriority w:val="99"/>
    <w:semiHidden/>
    <w:unhideWhenUsed/>
    <w:rsid w:val="000F2C67"/>
  </w:style>
  <w:style w:type="table" w:customStyle="1" w:styleId="15">
    <w:name w:val="Сетка таблицы15"/>
    <w:basedOn w:val="a1"/>
    <w:next w:val="a3"/>
    <w:uiPriority w:val="59"/>
    <w:rsid w:val="000F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0F2C67"/>
  </w:style>
  <w:style w:type="table" w:customStyle="1" w:styleId="16">
    <w:name w:val="Сетка таблицы16"/>
    <w:basedOn w:val="a1"/>
    <w:uiPriority w:val="59"/>
    <w:rsid w:val="000F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746B3F"/>
  </w:style>
  <w:style w:type="paragraph" w:customStyle="1" w:styleId="msonormal0">
    <w:name w:val="msonormal"/>
    <w:basedOn w:val="a"/>
    <w:rsid w:val="0074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semiHidden/>
    <w:unhideWhenUsed/>
    <w:rsid w:val="0074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semiHidden/>
    <w:unhideWhenUsed/>
    <w:rsid w:val="00746B3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7"/>
    <w:semiHidden/>
    <w:rsid w:val="00746B3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7">
    <w:name w:val="Абзац списка1"/>
    <w:basedOn w:val="a"/>
    <w:rsid w:val="00746B3F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0">
    <w:name w:val="Сетка таблицы6"/>
    <w:basedOn w:val="a1"/>
    <w:next w:val="a3"/>
    <w:uiPriority w:val="59"/>
    <w:rsid w:val="00746B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uiPriority w:val="59"/>
    <w:rsid w:val="00746B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Упомянуть1"/>
    <w:basedOn w:val="a0"/>
    <w:uiPriority w:val="99"/>
    <w:semiHidden/>
    <w:unhideWhenUsed/>
    <w:rsid w:val="00FB016D"/>
    <w:rPr>
      <w:color w:val="2B579A"/>
      <w:shd w:val="clear" w:color="auto" w:fill="E6E6E6"/>
    </w:rPr>
  </w:style>
  <w:style w:type="paragraph" w:styleId="af9">
    <w:name w:val="endnote text"/>
    <w:basedOn w:val="a"/>
    <w:link w:val="afa"/>
    <w:uiPriority w:val="99"/>
    <w:semiHidden/>
    <w:unhideWhenUsed/>
    <w:rsid w:val="00F0278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F02783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F02783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DB44DF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DB44DF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DB44DF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B44D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B44D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36422"/>
  </w:style>
  <w:style w:type="table" w:styleId="a3">
    <w:name w:val="Table Grid"/>
    <w:basedOn w:val="a1"/>
    <w:uiPriority w:val="59"/>
    <w:rsid w:val="00436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4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4364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4364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4364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4364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436422"/>
    <w:rPr>
      <w:color w:val="0000FF"/>
      <w:u w:val="single"/>
    </w:rPr>
  </w:style>
  <w:style w:type="paragraph" w:styleId="ac">
    <w:name w:val="No Spacing"/>
    <w:uiPriority w:val="1"/>
    <w:qFormat/>
    <w:rsid w:val="0043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436422"/>
    <w:pPr>
      <w:widowControl w:val="0"/>
      <w:spacing w:after="0" w:line="400" w:lineRule="exact"/>
      <w:ind w:left="283" w:hanging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436422"/>
  </w:style>
  <w:style w:type="paragraph" w:styleId="ae">
    <w:name w:val="Body Text"/>
    <w:basedOn w:val="a"/>
    <w:link w:val="af"/>
    <w:semiHidden/>
    <w:rsid w:val="00436422"/>
    <w:pPr>
      <w:tabs>
        <w:tab w:val="num" w:pos="643"/>
      </w:tabs>
      <w:spacing w:after="120" w:line="240" w:lineRule="auto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436422"/>
    <w:rPr>
      <w:rFonts w:ascii="Arial" w:eastAsia="Times New Roman" w:hAnsi="Arial" w:cs="Arial"/>
      <w:sz w:val="24"/>
      <w:szCs w:val="28"/>
      <w:lang w:eastAsia="ru-RU"/>
    </w:rPr>
  </w:style>
  <w:style w:type="paragraph" w:customStyle="1" w:styleId="ConsPlusNormal">
    <w:name w:val="ConsPlusNormal"/>
    <w:rsid w:val="005A60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5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115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rsid w:val="00EF3F84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  <w:lang w:val="en-US"/>
    </w:rPr>
  </w:style>
  <w:style w:type="character" w:customStyle="1" w:styleId="af1">
    <w:name w:val="Основной текст с отступом Знак"/>
    <w:basedOn w:val="a0"/>
    <w:link w:val="af0"/>
    <w:rsid w:val="00EF3F84"/>
    <w:rPr>
      <w:rFonts w:ascii="Times New Roman" w:eastAsia="Calibri" w:hAnsi="Times New Roman" w:cs="Times New Roman"/>
      <w:i/>
      <w:sz w:val="24"/>
      <w:szCs w:val="20"/>
      <w:lang w:val="en-US"/>
    </w:rPr>
  </w:style>
  <w:style w:type="paragraph" w:customStyle="1" w:styleId="ConsPlusNonformat">
    <w:name w:val="ConsPlusNonformat"/>
    <w:rsid w:val="00F01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00748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007488"/>
    <w:rPr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716931"/>
  </w:style>
  <w:style w:type="paragraph" w:customStyle="1" w:styleId="ConsPlusTitlePage">
    <w:name w:val="ConsPlusTitlePage"/>
    <w:rsid w:val="007169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20">
    <w:name w:val="Сетка таблицы2"/>
    <w:basedOn w:val="a1"/>
    <w:next w:val="a3"/>
    <w:uiPriority w:val="59"/>
    <w:rsid w:val="00716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Просмотренная гиперссылка1"/>
    <w:basedOn w:val="a0"/>
    <w:uiPriority w:val="99"/>
    <w:semiHidden/>
    <w:unhideWhenUsed/>
    <w:rsid w:val="00716931"/>
    <w:rPr>
      <w:color w:val="954F72"/>
      <w:u w:val="single"/>
    </w:rPr>
  </w:style>
  <w:style w:type="table" w:customStyle="1" w:styleId="110">
    <w:name w:val="Сетка таблицы11"/>
    <w:basedOn w:val="a1"/>
    <w:uiPriority w:val="59"/>
    <w:rsid w:val="007169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716931"/>
    <w:rPr>
      <w:color w:val="800080" w:themeColor="followedHyperlink"/>
      <w:u w:val="single"/>
    </w:rPr>
  </w:style>
  <w:style w:type="numbering" w:customStyle="1" w:styleId="3">
    <w:name w:val="Нет списка3"/>
    <w:next w:val="a2"/>
    <w:uiPriority w:val="99"/>
    <w:semiHidden/>
    <w:unhideWhenUsed/>
    <w:rsid w:val="00892551"/>
  </w:style>
  <w:style w:type="numbering" w:customStyle="1" w:styleId="111">
    <w:name w:val="Нет списка11"/>
    <w:next w:val="a2"/>
    <w:uiPriority w:val="99"/>
    <w:semiHidden/>
    <w:unhideWhenUsed/>
    <w:rsid w:val="00892551"/>
  </w:style>
  <w:style w:type="table" w:customStyle="1" w:styleId="30">
    <w:name w:val="Сетка таблицы3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otnote reference"/>
    <w:basedOn w:val="a0"/>
    <w:uiPriority w:val="99"/>
    <w:semiHidden/>
    <w:unhideWhenUsed/>
    <w:rsid w:val="00892551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892551"/>
  </w:style>
  <w:style w:type="table" w:customStyle="1" w:styleId="40">
    <w:name w:val="Сетка таблицы4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92551"/>
  </w:style>
  <w:style w:type="table" w:customStyle="1" w:styleId="13">
    <w:name w:val="Сетка таблицы13"/>
    <w:basedOn w:val="a1"/>
    <w:next w:val="a3"/>
    <w:uiPriority w:val="59"/>
    <w:rsid w:val="00892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892551"/>
  </w:style>
  <w:style w:type="table" w:customStyle="1" w:styleId="50">
    <w:name w:val="Сетка таблицы5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892551"/>
  </w:style>
  <w:style w:type="table" w:customStyle="1" w:styleId="14">
    <w:name w:val="Сетка таблицы14"/>
    <w:basedOn w:val="a1"/>
    <w:next w:val="a3"/>
    <w:uiPriority w:val="59"/>
    <w:rsid w:val="00892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F2C67"/>
  </w:style>
  <w:style w:type="numbering" w:customStyle="1" w:styleId="140">
    <w:name w:val="Нет списка14"/>
    <w:next w:val="a2"/>
    <w:uiPriority w:val="99"/>
    <w:semiHidden/>
    <w:unhideWhenUsed/>
    <w:rsid w:val="000F2C67"/>
  </w:style>
  <w:style w:type="table" w:customStyle="1" w:styleId="15">
    <w:name w:val="Сетка таблицы15"/>
    <w:basedOn w:val="a1"/>
    <w:next w:val="a3"/>
    <w:uiPriority w:val="59"/>
    <w:rsid w:val="000F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0F2C67"/>
  </w:style>
  <w:style w:type="table" w:customStyle="1" w:styleId="16">
    <w:name w:val="Сетка таблицы16"/>
    <w:basedOn w:val="a1"/>
    <w:uiPriority w:val="59"/>
    <w:rsid w:val="000F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746B3F"/>
  </w:style>
  <w:style w:type="paragraph" w:customStyle="1" w:styleId="msonormal0">
    <w:name w:val="msonormal"/>
    <w:basedOn w:val="a"/>
    <w:rsid w:val="0074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semiHidden/>
    <w:unhideWhenUsed/>
    <w:rsid w:val="0074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semiHidden/>
    <w:unhideWhenUsed/>
    <w:rsid w:val="00746B3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7"/>
    <w:semiHidden/>
    <w:rsid w:val="00746B3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7">
    <w:name w:val="Абзац списка1"/>
    <w:basedOn w:val="a"/>
    <w:rsid w:val="00746B3F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0">
    <w:name w:val="Сетка таблицы6"/>
    <w:basedOn w:val="a1"/>
    <w:next w:val="a3"/>
    <w:uiPriority w:val="59"/>
    <w:rsid w:val="00746B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uiPriority w:val="59"/>
    <w:rsid w:val="00746B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Упомянуть1"/>
    <w:basedOn w:val="a0"/>
    <w:uiPriority w:val="99"/>
    <w:semiHidden/>
    <w:unhideWhenUsed/>
    <w:rsid w:val="00FB016D"/>
    <w:rPr>
      <w:color w:val="2B579A"/>
      <w:shd w:val="clear" w:color="auto" w:fill="E6E6E6"/>
    </w:rPr>
  </w:style>
  <w:style w:type="paragraph" w:styleId="af9">
    <w:name w:val="endnote text"/>
    <w:basedOn w:val="a"/>
    <w:link w:val="afa"/>
    <w:uiPriority w:val="99"/>
    <w:semiHidden/>
    <w:unhideWhenUsed/>
    <w:rsid w:val="00F02783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F02783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F02783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DB44DF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DB44DF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DB44DF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B44D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B44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A536F8AD5D581163D2496BF543D1A80F730E792C031B2E06C62EBB01fFlA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6A536F8AD5D581163D2496BF543D1A80F730C7A27061B2E06C62EBB01fFl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6A536F8AD5D581163D2496BF543D1A80C7B0A7B2B071B2E06C62EBB01FA48F6F575A6097DF58A78f9l3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0BE4D-12AC-4E64-87DE-47083BF8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9471</Words>
  <Characters>53989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Сарицкий Сергей Николаевич</dc:creator>
  <cp:lastModifiedBy>Костромин Алексей Сергеевич</cp:lastModifiedBy>
  <cp:revision>6</cp:revision>
  <cp:lastPrinted>2018-05-31T12:42:00Z</cp:lastPrinted>
  <dcterms:created xsi:type="dcterms:W3CDTF">2018-08-07T10:32:00Z</dcterms:created>
  <dcterms:modified xsi:type="dcterms:W3CDTF">2018-08-07T12:29:00Z</dcterms:modified>
</cp:coreProperties>
</file>